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p/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WIZARPOS International Co., Ltd.</w:t>
      </w: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/>
    <w:p/>
    <w:p/>
    <w:p>
      <w:pPr>
        <w:jc w:val="center"/>
      </w:pPr>
      <w:r>
        <w:rPr>
          <w:rFonts w:hint="eastAsia" w:ascii="黑体" w:hAnsi="黑体" w:eastAsia="黑体" w:cs="黑体"/>
          <w:b/>
          <w:sz w:val="48"/>
          <w:szCs w:val="48"/>
        </w:rPr>
        <w:t>EMV Kernel</w:t>
      </w:r>
      <w:r>
        <w:rPr>
          <w:rFonts w:ascii="黑体" w:hAnsi="黑体" w:eastAsia="黑体" w:cs="黑体"/>
          <w:b/>
          <w:sz w:val="48"/>
          <w:szCs w:val="48"/>
        </w:rPr>
        <w:t xml:space="preserve"> </w:t>
      </w:r>
      <w:r>
        <w:rPr>
          <w:rFonts w:hint="eastAsia" w:ascii="黑体" w:hAnsi="黑体" w:eastAsia="黑体" w:cs="黑体"/>
          <w:b/>
          <w:sz w:val="48"/>
          <w:szCs w:val="48"/>
        </w:rPr>
        <w:t>Interface</w:t>
      </w:r>
    </w:p>
    <w:p>
      <w:r>
        <w:rPr>
          <w:rFonts w:hint="eastAsia"/>
        </w:rPr>
        <w:t xml:space="preserve">                                       </w:t>
      </w:r>
    </w:p>
    <w:p/>
    <w:p/>
    <w:p/>
    <w:p>
      <w:pPr>
        <w:jc w:val="center"/>
        <w:rPr>
          <w:rFonts w:hint="default"/>
          <w:lang w:val="en-US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version </w:t>
      </w:r>
      <w:r>
        <w:rPr>
          <w:rFonts w:ascii="黑体" w:hAnsi="黑体" w:eastAsia="黑体" w:cs="黑体"/>
          <w:sz w:val="36"/>
          <w:szCs w:val="36"/>
        </w:rPr>
        <w:t>4.1</w:t>
      </w:r>
      <w:r>
        <w:rPr>
          <w:rFonts w:hint="default" w:ascii="黑体" w:hAnsi="黑体" w:eastAsia="黑体" w:cs="黑体"/>
          <w:sz w:val="36"/>
          <w:szCs w:val="36"/>
          <w:lang w:val="en-US"/>
        </w:rPr>
        <w:t>5</w:t>
      </w:r>
    </w:p>
    <w:p/>
    <w:p/>
    <w:p/>
    <w:p/>
    <w:p/>
    <w:p/>
    <w:p/>
    <w:p/>
    <w:p/>
    <w:p/>
    <w:p/>
    <w:p/>
    <w:p/>
    <w:p/>
    <w:p/>
    <w:p/>
    <w:p>
      <w:pPr>
        <w:jc w:val="center"/>
        <w:rPr>
          <w:rFonts w:ascii="微软雅黑" w:hAnsi="微软雅黑"/>
        </w:rPr>
      </w:pPr>
      <w:bookmarkStart w:id="0" w:name="__RefHeading__3_958470761"/>
      <w:bookmarkEnd w:id="0"/>
      <w:r>
        <w:rPr>
          <w:rFonts w:hint="eastAsia" w:ascii="微软雅黑" w:hAnsi="微软雅黑"/>
        </w:rPr>
        <w:t>Revision</w:t>
      </w:r>
      <w:r>
        <w:rPr>
          <w:rFonts w:ascii="微软雅黑" w:hAnsi="微软雅黑"/>
        </w:rPr>
        <w:t xml:space="preserve"> </w:t>
      </w:r>
      <w:r>
        <w:rPr>
          <w:rFonts w:hint="eastAsia" w:ascii="微软雅黑" w:hAnsi="微软雅黑"/>
        </w:rPr>
        <w:t>History</w:t>
      </w:r>
    </w:p>
    <w:p>
      <w:pPr>
        <w:rPr>
          <w:rFonts w:ascii="微软雅黑" w:hAnsi="微软雅黑"/>
        </w:rPr>
      </w:pPr>
    </w:p>
    <w:tbl>
      <w:tblPr>
        <w:tblStyle w:val="14"/>
        <w:tblW w:w="86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8"/>
        <w:gridCol w:w="1421"/>
        <w:gridCol w:w="4167"/>
        <w:gridCol w:w="166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8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7"/>
              <w:shd w:val="clear" w:color="auto" w:fill="auto"/>
              <w:spacing w:before="0" w:line="24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version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7"/>
              <w:shd w:val="clear" w:color="auto" w:fill="auto"/>
              <w:spacing w:before="0" w:line="24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27"/>
              <w:shd w:val="clear" w:color="auto" w:fill="auto"/>
              <w:spacing w:before="0" w:line="24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Description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27"/>
              <w:shd w:val="clear" w:color="auto" w:fill="auto"/>
              <w:spacing w:before="0" w:line="240" w:lineRule="auto"/>
              <w:jc w:val="center"/>
              <w:rPr>
                <w:rFonts w:ascii="微软雅黑" w:hAnsi="微软雅黑" w:eastAsia="微软雅黑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who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微软雅黑" w:hAnsi="微软雅黑"/>
                <w:sz w:val="10"/>
                <w:szCs w:val="10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1.00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微软雅黑" w:hAnsi="微软雅黑"/>
                <w:sz w:val="10"/>
                <w:szCs w:val="10"/>
              </w:rPr>
            </w:pPr>
            <w:r>
              <w:rPr>
                <w:rStyle w:val="29"/>
                <w:rFonts w:ascii="微软雅黑" w:hAnsi="微软雅黑" w:eastAsia="微软雅黑"/>
              </w:rPr>
              <w:t>20</w:t>
            </w:r>
            <w:r>
              <w:rPr>
                <w:rStyle w:val="29"/>
                <w:rFonts w:hint="eastAsia" w:ascii="微软雅黑" w:hAnsi="微软雅黑" w:eastAsia="微软雅黑"/>
              </w:rPr>
              <w:t>13</w:t>
            </w:r>
            <w:r>
              <w:rPr>
                <w:rStyle w:val="29"/>
                <w:rFonts w:ascii="微软雅黑" w:hAnsi="微软雅黑" w:eastAsia="微软雅黑"/>
              </w:rPr>
              <w:t>-</w:t>
            </w:r>
            <w:r>
              <w:rPr>
                <w:rStyle w:val="29"/>
                <w:rFonts w:hint="eastAsia" w:ascii="微软雅黑" w:hAnsi="微软雅黑" w:eastAsia="微软雅黑"/>
              </w:rPr>
              <w:t>12</w:t>
            </w:r>
            <w:r>
              <w:rPr>
                <w:rStyle w:val="29"/>
                <w:rFonts w:ascii="微软雅黑" w:hAnsi="微软雅黑" w:eastAsia="微软雅黑"/>
              </w:rPr>
              <w:t>-</w:t>
            </w:r>
            <w:r>
              <w:rPr>
                <w:rStyle w:val="29"/>
                <w:rFonts w:hint="eastAsia" w:ascii="微软雅黑" w:hAnsi="微软雅黑" w:eastAsia="微软雅黑"/>
              </w:rPr>
              <w:t>20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微软雅黑" w:hAnsi="微软雅黑"/>
                <w:sz w:val="10"/>
                <w:szCs w:val="10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create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微软雅黑" w:hAnsi="微软雅黑"/>
                <w:sz w:val="10"/>
                <w:szCs w:val="10"/>
              </w:rPr>
            </w:pPr>
            <w:r>
              <w:rPr>
                <w:rStyle w:val="28"/>
                <w:rFonts w:hint="eastAsia" w:ascii="微软雅黑" w:hAnsi="微软雅黑" w:eastAsia="微软雅黑"/>
              </w:rPr>
              <w:t>Michael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44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4.01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018-10-18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R</w:t>
            </w:r>
            <w:r>
              <w:rPr>
                <w:rStyle w:val="29"/>
                <w:rFonts w:ascii="微软雅黑" w:hAnsi="微软雅黑" w:eastAsia="微软雅黑"/>
              </w:rPr>
              <w:t>emove: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emv_terminal_param_set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emv_terminal_param_set2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 xml:space="preserve">Add: </w:t>
            </w:r>
            <w:r>
              <w:rPr>
                <w:rStyle w:val="29"/>
                <w:rFonts w:ascii="微软雅黑" w:hAnsi="微软雅黑" w:eastAsia="微软雅黑"/>
              </w:rPr>
              <w:br w:type="textWrapping"/>
            </w:r>
            <w:r>
              <w:rPr>
                <w:rStyle w:val="29"/>
                <w:rFonts w:ascii="微软雅黑" w:hAnsi="微软雅黑" w:eastAsia="微软雅黑"/>
              </w:rPr>
              <w:t>emv_terminal_param_set_tlv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</w:t>
            </w:r>
            <w:r>
              <w:rPr>
                <w:rStyle w:val="29"/>
                <w:rFonts w:ascii="微软雅黑" w:hAnsi="微软雅黑" w:eastAsia="微软雅黑"/>
              </w:rPr>
              <w:t>ichael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4.02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2018-10-22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Update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emv_aid_param_add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4.03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2018-10-31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Appendix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</w:t>
            </w:r>
            <w:r>
              <w:rPr>
                <w:rStyle w:val="29"/>
                <w:rFonts w:ascii="微软雅黑" w:hAnsi="微软雅黑" w:eastAsia="微软雅黑"/>
              </w:rPr>
              <w:t>.04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018-11-02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U</w:t>
            </w:r>
            <w:r>
              <w:rPr>
                <w:rStyle w:val="29"/>
                <w:rFonts w:ascii="微软雅黑" w:hAnsi="微软雅黑" w:eastAsia="微软雅黑"/>
              </w:rPr>
              <w:t>pdate error code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9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</w:t>
            </w:r>
            <w:r>
              <w:rPr>
                <w:rStyle w:val="29"/>
                <w:rFonts w:ascii="微软雅黑" w:hAnsi="微软雅黑" w:eastAsia="微软雅黑"/>
              </w:rPr>
              <w:t>.0</w:t>
            </w:r>
            <w:r>
              <w:rPr>
                <w:rStyle w:val="29"/>
                <w:rFonts w:hint="eastAsia" w:ascii="微软雅黑" w:hAnsi="微软雅黑" w:eastAsia="微软雅黑"/>
              </w:rPr>
              <w:t>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018-11-0</w:t>
            </w:r>
            <w:r>
              <w:rPr>
                <w:rStyle w:val="29"/>
                <w:rFonts w:hint="eastAsia" w:ascii="微软雅黑" w:hAnsi="微软雅黑" w:eastAsia="微软雅黑"/>
              </w:rPr>
              <w:t>9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Add：</w:t>
            </w:r>
            <w:r>
              <w:rPr>
                <w:rStyle w:val="29"/>
                <w:rFonts w:ascii="微软雅黑" w:hAnsi="微软雅黑" w:eastAsia="微软雅黑"/>
              </w:rPr>
              <w:br w:type="textWrapping"/>
            </w:r>
            <w:r>
              <w:rPr>
                <w:rStyle w:val="29"/>
                <w:rFonts w:ascii="微软雅黑" w:hAnsi="微软雅黑" w:eastAsia="微软雅黑"/>
              </w:rPr>
              <w:t>4.16 emv_get_kernel_checksum</w:t>
            </w:r>
            <w:r>
              <w:rPr>
                <w:rStyle w:val="29"/>
                <w:rFonts w:ascii="微软雅黑" w:hAnsi="微软雅黑" w:eastAsia="微软雅黑"/>
              </w:rPr>
              <w:br w:type="textWrapping"/>
            </w:r>
            <w:r>
              <w:rPr>
                <w:rStyle w:val="29"/>
                <w:rFonts w:ascii="微软雅黑" w:hAnsi="微软雅黑" w:eastAsia="微软雅黑"/>
              </w:rPr>
              <w:t>4.17 emv_get_config_checksum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5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</w:t>
            </w:r>
            <w:r>
              <w:rPr>
                <w:rStyle w:val="29"/>
                <w:rFonts w:ascii="微软雅黑" w:hAnsi="微软雅黑" w:eastAsia="微软雅黑"/>
              </w:rPr>
              <w:t>.0</w:t>
            </w:r>
            <w:r>
              <w:rPr>
                <w:rStyle w:val="29"/>
                <w:rFonts w:hint="eastAsia" w:ascii="微软雅黑" w:hAnsi="微软雅黑" w:eastAsia="微软雅黑"/>
              </w:rPr>
              <w:t>6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018-1</w:t>
            </w: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-</w:t>
            </w:r>
            <w:r>
              <w:rPr>
                <w:rStyle w:val="29"/>
                <w:rFonts w:hint="eastAsia" w:ascii="微软雅黑" w:hAnsi="微软雅黑" w:eastAsia="微软雅黑"/>
              </w:rPr>
              <w:t>10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Add：</w:t>
            </w:r>
            <w:r>
              <w:rPr>
                <w:rStyle w:val="29"/>
                <w:rFonts w:ascii="微软雅黑" w:hAnsi="微软雅黑" w:eastAsia="微软雅黑"/>
              </w:rPr>
              <w:t>4.1</w:t>
            </w:r>
            <w:r>
              <w:rPr>
                <w:rStyle w:val="29"/>
                <w:rFonts w:hint="eastAsia" w:ascii="微软雅黑" w:hAnsi="微软雅黑" w:eastAsia="微软雅黑"/>
              </w:rPr>
              <w:t>8</w:t>
            </w:r>
            <w:r>
              <w:rPr>
                <w:rStyle w:val="29"/>
                <w:rFonts w:ascii="微软雅黑" w:hAnsi="微软雅黑" w:eastAsia="微软雅黑"/>
              </w:rPr>
              <w:t xml:space="preserve"> emv_</w:t>
            </w:r>
            <w:r>
              <w:rPr>
                <w:rStyle w:val="29"/>
                <w:rFonts w:hint="eastAsia" w:ascii="微软雅黑" w:hAnsi="微软雅黑" w:eastAsia="微软雅黑"/>
              </w:rPr>
              <w:t>s</w:t>
            </w:r>
            <w:r>
              <w:rPr>
                <w:rStyle w:val="29"/>
                <w:rFonts w:ascii="微软雅黑" w:hAnsi="微软雅黑" w:eastAsia="微软雅黑"/>
              </w:rPr>
              <w:t>et_force_aac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9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4.07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2018-12-12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numPr>
                <w:ilvl w:val="0"/>
                <w:numId w:val="2"/>
              </w:num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special </w:t>
            </w:r>
            <w:r>
              <w:rPr>
                <w:rStyle w:val="29"/>
                <w:rFonts w:hint="eastAsia" w:ascii="微软雅黑" w:hAnsi="微软雅黑" w:eastAsia="微软雅黑"/>
              </w:rPr>
              <w:t>application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priority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for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US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Common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Debit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AID</w:t>
            </w:r>
            <w:r>
              <w:rPr>
                <w:rStyle w:val="29"/>
                <w:rFonts w:ascii="微软雅黑" w:hAnsi="微软雅黑" w:eastAsia="微软雅黑"/>
              </w:rPr>
              <w:t>(See 5.2:EF07, 5.5:EF06)</w:t>
            </w:r>
          </w:p>
          <w:p>
            <w:pPr>
              <w:numPr>
                <w:ilvl w:val="0"/>
                <w:numId w:val="2"/>
              </w:num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</w:t>
            </w:r>
            <w:r>
              <w:rPr>
                <w:rStyle w:val="29"/>
                <w:rFonts w:ascii="微软雅黑" w:hAnsi="微软雅黑" w:eastAsia="微软雅黑"/>
              </w:rPr>
              <w:t>dd A</w:t>
            </w:r>
            <w:r>
              <w:rPr>
                <w:rStyle w:val="29"/>
                <w:rFonts w:hint="eastAsia" w:ascii="微软雅黑" w:hAnsi="微软雅黑" w:eastAsia="微软雅黑"/>
              </w:rPr>
              <w:t>pp</w:t>
            </w:r>
            <w:r>
              <w:rPr>
                <w:rStyle w:val="29"/>
                <w:rFonts w:ascii="微软雅黑" w:hAnsi="微软雅黑" w:eastAsia="微软雅黑"/>
              </w:rPr>
              <w:t>endix B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4.08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2018-12-25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sz w:val="18"/>
              </w:rPr>
              <w:t>NSICCS (</w:t>
            </w:r>
            <w:r>
              <w:rPr>
                <w:sz w:val="18"/>
                <w:szCs w:val="18"/>
              </w:rPr>
              <w:t>Indonesia</w:t>
            </w:r>
            <w:r>
              <w:rPr>
                <w:sz w:val="18"/>
              </w:rPr>
              <w:t xml:space="preserve">) </w:t>
            </w:r>
            <w:r>
              <w:rPr>
                <w:rFonts w:hint="eastAsia"/>
                <w:sz w:val="18"/>
              </w:rPr>
              <w:t>Support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4.09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2019-1-23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emv_get_candidate_list_tlv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3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</w:t>
            </w:r>
            <w:r>
              <w:rPr>
                <w:rStyle w:val="29"/>
                <w:rFonts w:ascii="微软雅黑" w:hAnsi="微软雅黑" w:eastAsia="微软雅黑"/>
              </w:rPr>
              <w:t>.10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</w:t>
            </w:r>
            <w:r>
              <w:rPr>
                <w:rStyle w:val="29"/>
                <w:rFonts w:ascii="微软雅黑" w:hAnsi="微软雅黑" w:eastAsia="微软雅黑"/>
              </w:rPr>
              <w:t>019-3-11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</w:t>
            </w:r>
            <w:r>
              <w:rPr>
                <w:rStyle w:val="29"/>
                <w:rFonts w:ascii="微软雅黑" w:hAnsi="微软雅黑" w:eastAsia="微软雅黑"/>
              </w:rPr>
              <w:t>dd emv_set_kernel_attr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</w:t>
            </w:r>
            <w:r>
              <w:rPr>
                <w:rStyle w:val="29"/>
                <w:rFonts w:ascii="微软雅黑" w:hAnsi="微软雅黑" w:eastAsia="微软雅黑"/>
              </w:rPr>
              <w:t>ichael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3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4.11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2019-3-21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Update</w:t>
            </w:r>
            <w:r>
              <w:rPr>
                <w:rStyle w:val="29"/>
                <w:rFonts w:ascii="微软雅黑" w:hAnsi="微软雅黑" w:eastAsia="微软雅黑"/>
              </w:rPr>
              <w:t xml:space="preserve"> emv_get_candidate_list_tlv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6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4.12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2019-4-4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n</w:t>
            </w:r>
            <w:r>
              <w:rPr>
                <w:rStyle w:val="29"/>
                <w:rFonts w:ascii="微软雅黑" w:hAnsi="微软雅黑" w:eastAsia="微软雅黑"/>
              </w:rPr>
              <w:t>ew error code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ERROR_APP_UNSUPPORTED 39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76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4.13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2019-4-8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Add：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emv_generate_pseudo_track1</w:t>
            </w:r>
            <w:r>
              <w:rPr>
                <w:rStyle w:val="29"/>
                <w:rFonts w:hint="eastAsia" w:ascii="微软雅黑" w:hAnsi="微软雅黑" w:eastAsia="微软雅黑"/>
              </w:rPr>
              <w:t>；</w:t>
            </w:r>
          </w:p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ascii="微软雅黑" w:hAnsi="微软雅黑" w:eastAsia="微软雅黑"/>
              </w:rPr>
              <w:t>emv_generate_pseudo_track</w:t>
            </w:r>
            <w:r>
              <w:rPr>
                <w:rStyle w:val="29"/>
                <w:rFonts w:hint="eastAsia" w:ascii="微软雅黑" w:hAnsi="微软雅黑" w:eastAsia="微软雅黑"/>
              </w:rPr>
              <w:t>2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4.1</w:t>
            </w: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eastAsia"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2019-4-9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eastAsia"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Add</w:t>
            </w:r>
            <w:r>
              <w:rPr>
                <w:rStyle w:val="29"/>
                <w:rFonts w:ascii="微软雅黑" w:hAnsi="微软雅黑" w:eastAsia="微软雅黑"/>
              </w:rPr>
              <w:t xml:space="preserve"> </w:t>
            </w:r>
            <w:r>
              <w:rPr>
                <w:rStyle w:val="29"/>
                <w:rFonts w:hint="eastAsia" w:ascii="微软雅黑" w:hAnsi="微软雅黑" w:eastAsia="微软雅黑"/>
              </w:rPr>
              <w:t>9F6D</w:t>
            </w:r>
            <w:r>
              <w:rPr>
                <w:rStyle w:val="29"/>
                <w:rFonts w:ascii="微软雅黑" w:hAnsi="微软雅黑" w:eastAsia="微软雅黑"/>
              </w:rPr>
              <w:t>, 9F6E in emv_aidparam_add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eastAsia" w:ascii="微软雅黑" w:hAnsi="微软雅黑" w:eastAsia="微软雅黑"/>
              </w:rPr>
            </w:pPr>
            <w:r>
              <w:rPr>
                <w:rStyle w:val="29"/>
                <w:rFonts w:hint="eastAsia" w:ascii="微软雅黑" w:hAnsi="微软雅黑" w:eastAsia="微软雅黑"/>
              </w:rPr>
              <w:t>Michael</w:t>
            </w:r>
            <w:r>
              <w:rPr>
                <w:rStyle w:val="29"/>
                <w:rFonts w:ascii="微软雅黑" w:hAnsi="微软雅黑" w:eastAsia="微软雅黑"/>
              </w:rPr>
              <w:t xml:space="preserve"> Li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4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>4.15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>2019-4-10</w:t>
            </w:r>
          </w:p>
        </w:tc>
        <w:tc>
          <w:tcPr>
            <w:tcW w:w="4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ind w:left="90" w:hanging="90" w:hangingChars="50"/>
              <w:jc w:val="left"/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 xml:space="preserve">Add interface : </w:t>
            </w:r>
          </w:p>
          <w:p>
            <w:pPr>
              <w:ind w:left="90" w:hanging="90" w:hangingChars="50"/>
              <w:jc w:val="left"/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 xml:space="preserve">emv_get_kernel_id </w:t>
            </w:r>
          </w:p>
          <w:p>
            <w:pPr>
              <w:ind w:left="90" w:hanging="90" w:hangingChars="50"/>
              <w:jc w:val="left"/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>emv_get_process_type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Style w:val="29"/>
                <w:rFonts w:hint="default" w:ascii="微软雅黑" w:hAnsi="微软雅黑" w:eastAsia="微软雅黑"/>
                <w:lang w:val="en-US"/>
              </w:rPr>
            </w:pPr>
            <w:r>
              <w:rPr>
                <w:rStyle w:val="29"/>
                <w:rFonts w:hint="default" w:ascii="微软雅黑" w:hAnsi="微软雅黑" w:eastAsia="微软雅黑"/>
                <w:lang w:val="en-US"/>
              </w:rPr>
              <w:t>Phill Feng</w:t>
            </w:r>
          </w:p>
        </w:tc>
      </w:tr>
    </w:tbl>
    <w:p/>
    <w:p/>
    <w:p>
      <w:pPr>
        <w:rPr>
          <w:rFonts w:hint="eastAsia"/>
        </w:rPr>
      </w:pPr>
    </w:p>
    <w:p/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fldChar w:fldCharType="begin"/>
      </w:r>
      <w:r>
        <w:instrText xml:space="preserve"> TOC </w:instrText>
      </w:r>
      <w:r>
        <w:fldChar w:fldCharType="separate"/>
      </w:r>
      <w:r>
        <w:rPr>
          <w:rFonts w:hint="eastAsia"/>
        </w:rPr>
        <w:t>1. IC Reader</w:t>
      </w:r>
      <w:r>
        <w:tab/>
      </w:r>
      <w:r>
        <w:fldChar w:fldCharType="begin"/>
      </w:r>
      <w:r>
        <w:instrText xml:space="preserve"> PAGEREF _Toc15324 </w:instrText>
      </w:r>
      <w:r>
        <w:fldChar w:fldCharType="separate"/>
      </w:r>
      <w:r>
        <w:t>5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1.1 open reader and wait card</w:t>
      </w:r>
      <w:r>
        <w:tab/>
      </w:r>
      <w:r>
        <w:fldChar w:fldCharType="begin"/>
      </w:r>
      <w:r>
        <w:instrText xml:space="preserve"> PAGEREF _Toc17726 </w:instrText>
      </w:r>
      <w:r>
        <w:fldChar w:fldCharType="separate"/>
      </w:r>
      <w:r>
        <w:t>5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1.2 close reader</w:t>
      </w:r>
      <w:r>
        <w:tab/>
      </w:r>
      <w:r>
        <w:fldChar w:fldCharType="begin"/>
      </w:r>
      <w:r>
        <w:instrText xml:space="preserve"> PAGEREF _Toc18045 </w:instrText>
      </w:r>
      <w:r>
        <w:fldChar w:fldCharType="separate"/>
      </w:r>
      <w:r>
        <w:t>5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1.3 get current card type</w:t>
      </w:r>
      <w:r>
        <w:tab/>
      </w:r>
      <w:r>
        <w:fldChar w:fldCharType="begin"/>
      </w:r>
      <w:r>
        <w:instrText xml:space="preserve"> PAGEREF _Toc20031 </w:instrText>
      </w:r>
      <w:r>
        <w:fldChar w:fldCharType="separate"/>
      </w:r>
      <w:r>
        <w:t>5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1.4 get card ATR</w:t>
      </w:r>
      <w:r>
        <w:tab/>
      </w:r>
      <w:r>
        <w:fldChar w:fldCharType="begin"/>
      </w:r>
      <w:r>
        <w:instrText xml:space="preserve"> PAGEREF _Toc10600 </w:instrText>
      </w:r>
      <w:r>
        <w:fldChar w:fldCharType="separate"/>
      </w:r>
      <w:r>
        <w:t>5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1.5 APDU command</w:t>
      </w:r>
      <w:r>
        <w:tab/>
      </w:r>
      <w:r>
        <w:fldChar w:fldCharType="begin"/>
      </w:r>
      <w:r>
        <w:instrText xml:space="preserve"> PAGEREF _Toc16849 </w:instrText>
      </w:r>
      <w:r>
        <w:fldChar w:fldCharType="separate"/>
      </w:r>
      <w:r>
        <w:t>5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rFonts w:hint="eastAsia"/>
        </w:rPr>
        <w:t>2. store and set EMV data</w:t>
      </w:r>
      <w:r>
        <w:tab/>
      </w:r>
      <w:r>
        <w:fldChar w:fldCharType="begin"/>
      </w:r>
      <w:r>
        <w:instrText xml:space="preserve"> PAGEREF _Toc14169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2.1 check the existence of data for the tag</w:t>
      </w:r>
      <w:r>
        <w:tab/>
      </w:r>
      <w:r>
        <w:fldChar w:fldCharType="begin"/>
      </w:r>
      <w:r>
        <w:instrText xml:space="preserve"> PAGEREF _Toc9513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2.2 get the data for the tag</w:t>
      </w:r>
      <w:r>
        <w:tab/>
      </w:r>
      <w:r>
        <w:fldChar w:fldCharType="begin"/>
      </w:r>
      <w:r>
        <w:instrText xml:space="preserve"> PAGEREF _Toc4210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2.3 get the data for the tag list</w:t>
      </w:r>
      <w:r>
        <w:tab/>
      </w:r>
      <w:r>
        <w:fldChar w:fldCharType="begin"/>
      </w:r>
      <w:r>
        <w:instrText xml:space="preserve"> PAGEREF _Toc4248 </w:instrText>
      </w:r>
      <w:r>
        <w:fldChar w:fldCharType="separate"/>
      </w:r>
      <w:r>
        <w:t>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2.4 set the data for the tag</w:t>
      </w:r>
      <w:r>
        <w:tab/>
      </w:r>
      <w:r>
        <w:fldChar w:fldCharType="begin"/>
      </w:r>
      <w:r>
        <w:instrText xml:space="preserve"> PAGEREF _Toc27026 </w:instrText>
      </w:r>
      <w:r>
        <w:fldChar w:fldCharType="separate"/>
      </w:r>
      <w:r>
        <w:t>7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rFonts w:hint="eastAsia"/>
          <w:kern w:val="0"/>
        </w:rPr>
        <w:t>3. EMV transaction processing</w:t>
      </w:r>
      <w:r>
        <w:tab/>
      </w:r>
      <w:r>
        <w:fldChar w:fldCharType="begin"/>
      </w:r>
      <w:r>
        <w:instrText xml:space="preserve"> PAGEREF _Toc13326 </w:instrText>
      </w:r>
      <w:r>
        <w:fldChar w:fldCharType="separate"/>
      </w:r>
      <w:r>
        <w:t>7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3.1 EMVKernel initialize</w:t>
      </w:r>
      <w:r>
        <w:tab/>
      </w:r>
      <w:r>
        <w:fldChar w:fldCharType="begin"/>
      </w:r>
      <w:r>
        <w:instrText xml:space="preserve"> PAGEREF _Toc28492 </w:instrText>
      </w:r>
      <w:r>
        <w:fldChar w:fldCharType="separate"/>
      </w:r>
      <w:r>
        <w:t>7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3.2 Initialize EMV transaction data</w:t>
      </w:r>
      <w:r>
        <w:tab/>
      </w:r>
      <w:r>
        <w:fldChar w:fldCharType="begin"/>
      </w:r>
      <w:r>
        <w:instrText xml:space="preserve"> PAGEREF _Toc23724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3.3 EMV processing function</w:t>
      </w:r>
      <w:r>
        <w:tab/>
      </w:r>
      <w:r>
        <w:fldChar w:fldCharType="begin"/>
      </w:r>
      <w:r>
        <w:instrText xml:space="preserve"> PAGEREF _Toc10670 </w:instrText>
      </w:r>
      <w:r>
        <w:fldChar w:fldCharType="separate"/>
      </w:r>
      <w:r>
        <w:t>9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rFonts w:hint="eastAsia"/>
          <w:kern w:val="0"/>
        </w:rPr>
        <w:t>4. Others functions</w:t>
      </w:r>
      <w:r>
        <w:tab/>
      </w:r>
      <w:r>
        <w:fldChar w:fldCharType="begin"/>
      </w:r>
      <w:r>
        <w:instrText xml:space="preserve"> PAGEREF _Toc27633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 Get EMV Kernel version</w:t>
      </w:r>
      <w:r>
        <w:tab/>
      </w:r>
      <w:r>
        <w:fldChar w:fldCharType="begin"/>
      </w:r>
      <w:r>
        <w:instrText xml:space="preserve"> PAGEREF _Toc12094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4.2 Set transaction amount</w:t>
      </w:r>
      <w:r>
        <w:tab/>
      </w:r>
      <w:r>
        <w:fldChar w:fldCharType="begin"/>
      </w:r>
      <w:r>
        <w:instrText xml:space="preserve"> PAGEREF _Toc30023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4.3 Set other amount</w:t>
      </w:r>
      <w:r>
        <w:tab/>
      </w:r>
      <w:r>
        <w:fldChar w:fldCharType="begin"/>
      </w:r>
      <w:r>
        <w:instrText xml:space="preserve"> PAGEREF _Toc10448 </w:instrText>
      </w:r>
      <w:r>
        <w:fldChar w:fldCharType="separate"/>
      </w:r>
      <w:r>
        <w:t>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4.4 Set transaction type</w:t>
      </w:r>
      <w:r>
        <w:tab/>
      </w:r>
      <w:r>
        <w:fldChar w:fldCharType="begin"/>
      </w:r>
      <w:r>
        <w:instrText xml:space="preserve"> PAGEREF _Toc7415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4.5 set emv kernel type</w:t>
      </w:r>
      <w:r>
        <w:tab/>
      </w:r>
      <w:r>
        <w:fldChar w:fldCharType="begin"/>
      </w:r>
      <w:r>
        <w:instrText xml:space="preserve"> PAGEREF _Toc29992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4.6 Is needed advice the transaction</w:t>
      </w:r>
      <w:r>
        <w:tab/>
      </w:r>
      <w:r>
        <w:fldChar w:fldCharType="begin"/>
      </w:r>
      <w:r>
        <w:instrText xml:space="preserve"> PAGEREF _Toc27605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4.7 Is needed sign the transaction</w:t>
      </w:r>
      <w:r>
        <w:tab/>
      </w:r>
      <w:r>
        <w:fldChar w:fldCharType="begin"/>
      </w:r>
      <w:r>
        <w:instrText xml:space="preserve"> PAGEREF _Toc29311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 xml:space="preserve">4.8 Set the </w:t>
      </w:r>
      <w:r>
        <w:rPr>
          <w:kern w:val="0"/>
        </w:rPr>
        <w:t>transaction</w:t>
      </w:r>
      <w:r>
        <w:rPr>
          <w:rFonts w:hint="eastAsia"/>
          <w:kern w:val="0"/>
        </w:rPr>
        <w:t xml:space="preserve"> force online</w:t>
      </w:r>
      <w:r>
        <w:tab/>
      </w:r>
      <w:r>
        <w:fldChar w:fldCharType="begin"/>
      </w:r>
      <w:r>
        <w:instrText xml:space="preserve"> PAGEREF _Toc9499 </w:instrText>
      </w:r>
      <w:r>
        <w:fldChar w:fldCharType="separate"/>
      </w:r>
      <w:r>
        <w:t>10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  <w:shd w:val="pct10" w:color="auto" w:fill="FFFFFF"/>
        </w:rPr>
        <w:t>4.9 Read transaction record from the card</w:t>
      </w:r>
      <w:r>
        <w:tab/>
      </w:r>
      <w:r>
        <w:fldChar w:fldCharType="begin"/>
      </w:r>
      <w:r>
        <w:instrText xml:space="preserve"> PAGEREF _Toc25960 </w:instrText>
      </w:r>
      <w:r>
        <w:fldChar w:fldCharType="separate"/>
      </w:r>
      <w:r>
        <w:t>11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  <w:shd w:val="pct10" w:color="auto" w:fill="FFFFFF"/>
        </w:rPr>
        <w:t xml:space="preserve">4.10 Get </w:t>
      </w:r>
      <w:r>
        <w:rPr>
          <w:kern w:val="0"/>
          <w:shd w:val="pct10" w:color="auto" w:fill="FFFFFF"/>
        </w:rPr>
        <w:t xml:space="preserve">candidate </w:t>
      </w:r>
      <w:r>
        <w:rPr>
          <w:rFonts w:hint="eastAsia"/>
          <w:kern w:val="0"/>
          <w:shd w:val="pct10" w:color="auto" w:fill="FFFFFF"/>
        </w:rPr>
        <w:t>application list</w:t>
      </w:r>
      <w:r>
        <w:tab/>
      </w:r>
      <w:r>
        <w:fldChar w:fldCharType="begin"/>
      </w:r>
      <w:r>
        <w:instrText xml:space="preserve"> PAGEREF _Toc22606 </w:instrText>
      </w:r>
      <w:r>
        <w:fldChar w:fldCharType="separate"/>
      </w:r>
      <w:r>
        <w:t>11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  <w:shd w:val="pct10" w:color="auto" w:fill="FFFFFF"/>
        </w:rPr>
        <w:t>4.1</w:t>
      </w:r>
      <w:r>
        <w:rPr>
          <w:kern w:val="0"/>
          <w:shd w:val="pct10" w:color="auto" w:fill="FFFFFF"/>
        </w:rPr>
        <w:t>1</w:t>
      </w:r>
      <w:r>
        <w:rPr>
          <w:rFonts w:hint="eastAsia"/>
          <w:kern w:val="0"/>
          <w:shd w:val="pct10" w:color="auto" w:fill="FFFFFF"/>
        </w:rPr>
        <w:t xml:space="preserve"> Get </w:t>
      </w:r>
      <w:r>
        <w:rPr>
          <w:kern w:val="0"/>
          <w:shd w:val="pct10" w:color="auto" w:fill="FFFFFF"/>
        </w:rPr>
        <w:t xml:space="preserve">candidate </w:t>
      </w:r>
      <w:r>
        <w:rPr>
          <w:rFonts w:hint="eastAsia"/>
          <w:kern w:val="0"/>
          <w:shd w:val="pct10" w:color="auto" w:fill="FFFFFF"/>
        </w:rPr>
        <w:t>application list</w:t>
      </w:r>
      <w:r>
        <w:rPr>
          <w:kern w:val="0"/>
          <w:shd w:val="pct10" w:color="auto" w:fill="FFFFFF"/>
        </w:rPr>
        <w:t xml:space="preserve"> with TLV Format</w:t>
      </w:r>
      <w:r>
        <w:tab/>
      </w:r>
      <w:r>
        <w:fldChar w:fldCharType="begin"/>
      </w:r>
      <w:r>
        <w:instrText xml:space="preserve"> PAGEREF _Toc28585 </w:instrText>
      </w:r>
      <w:r>
        <w:fldChar w:fldCharType="separate"/>
      </w:r>
      <w:r>
        <w:t>11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2</w:t>
      </w:r>
      <w:r>
        <w:rPr>
          <w:rFonts w:hint="eastAsia"/>
          <w:kern w:val="0"/>
        </w:rPr>
        <w:t xml:space="preserve"> Set the selected index for application selection</w:t>
      </w:r>
      <w:r>
        <w:tab/>
      </w:r>
      <w:r>
        <w:fldChar w:fldCharType="begin"/>
      </w:r>
      <w:r>
        <w:instrText xml:space="preserve"> PAGEREF _Toc30499 </w:instrText>
      </w:r>
      <w:r>
        <w:fldChar w:fldCharType="separate"/>
      </w:r>
      <w:r>
        <w:t>11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  <w:shd w:val="pct10" w:color="auto" w:fill="FFFFFF"/>
        </w:rPr>
        <w:t>4.1</w:t>
      </w:r>
      <w:r>
        <w:rPr>
          <w:kern w:val="0"/>
          <w:shd w:val="pct10" w:color="auto" w:fill="FFFFFF"/>
        </w:rPr>
        <w:t>3</w:t>
      </w:r>
      <w:r>
        <w:rPr>
          <w:rFonts w:hint="eastAsia"/>
          <w:kern w:val="0"/>
          <w:shd w:val="pct10" w:color="auto" w:fill="FFFFFF"/>
        </w:rPr>
        <w:t xml:space="preserve"> Set the result of cardholder ID check</w:t>
      </w:r>
      <w:r>
        <w:tab/>
      </w:r>
      <w:r>
        <w:fldChar w:fldCharType="begin"/>
      </w:r>
      <w:r>
        <w:instrText xml:space="preserve"> PAGEREF _Toc24318 </w:instrText>
      </w:r>
      <w:r>
        <w:fldChar w:fldCharType="separate"/>
      </w:r>
      <w:r>
        <w:t>11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4</w:t>
      </w:r>
      <w:r>
        <w:rPr>
          <w:rFonts w:hint="eastAsia"/>
          <w:kern w:val="0"/>
        </w:rPr>
        <w:t xml:space="preserve"> Set the result of Online PIN</w:t>
      </w:r>
      <w:r>
        <w:tab/>
      </w:r>
      <w:r>
        <w:fldChar w:fldCharType="begin"/>
      </w:r>
      <w:r>
        <w:instrText xml:space="preserve"> PAGEREF _Toc14274 </w:instrText>
      </w:r>
      <w:r>
        <w:fldChar w:fldCharType="separate"/>
      </w:r>
      <w:r>
        <w:t>12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5</w:t>
      </w:r>
      <w:r>
        <w:rPr>
          <w:rFonts w:hint="eastAsia"/>
          <w:kern w:val="0"/>
        </w:rPr>
        <w:t xml:space="preserve"> Set acceptance for Bypass PIN</w:t>
      </w:r>
      <w:r>
        <w:tab/>
      </w:r>
      <w:r>
        <w:fldChar w:fldCharType="begin"/>
      </w:r>
      <w:r>
        <w:instrText xml:space="preserve"> PAGEREF _Toc6888 </w:instrText>
      </w:r>
      <w:r>
        <w:fldChar w:fldCharType="separate"/>
      </w:r>
      <w:r>
        <w:t>12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6</w:t>
      </w:r>
      <w:r>
        <w:rPr>
          <w:rFonts w:hint="eastAsia"/>
          <w:kern w:val="0"/>
        </w:rPr>
        <w:t xml:space="preserve"> Set the result</w:t>
      </w:r>
      <w:r>
        <w:rPr>
          <w:kern w:val="0"/>
        </w:rPr>
        <w:t xml:space="preserve"> </w:t>
      </w:r>
      <w:r>
        <w:rPr>
          <w:rFonts w:hint="eastAsia"/>
          <w:kern w:val="0"/>
        </w:rPr>
        <w:t>of online authentication</w:t>
      </w:r>
      <w:r>
        <w:tab/>
      </w:r>
      <w:r>
        <w:fldChar w:fldCharType="begin"/>
      </w:r>
      <w:r>
        <w:instrText xml:space="preserve"> PAGEREF _Toc3539 </w:instrText>
      </w:r>
      <w:r>
        <w:fldChar w:fldCharType="separate"/>
      </w:r>
      <w:r>
        <w:t>12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7</w:t>
      </w:r>
      <w:r>
        <w:rPr>
          <w:rFonts w:hint="eastAsia"/>
          <w:kern w:val="0"/>
        </w:rPr>
        <w:t xml:space="preserve"> Get Kernel </w:t>
      </w:r>
      <w:r>
        <w:rPr>
          <w:kern w:val="0"/>
        </w:rPr>
        <w:t>checksum</w:t>
      </w:r>
      <w:r>
        <w:tab/>
      </w:r>
      <w:r>
        <w:fldChar w:fldCharType="begin"/>
      </w:r>
      <w:r>
        <w:instrText xml:space="preserve"> PAGEREF _Toc29166 </w:instrText>
      </w:r>
      <w:r>
        <w:fldChar w:fldCharType="separate"/>
      </w:r>
      <w:r>
        <w:t>12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8</w:t>
      </w:r>
      <w:r>
        <w:rPr>
          <w:rFonts w:hint="eastAsia"/>
          <w:kern w:val="0"/>
        </w:rPr>
        <w:t xml:space="preserve"> Get </w:t>
      </w:r>
      <w:r>
        <w:rPr>
          <w:kern w:val="0"/>
        </w:rPr>
        <w:t>Configuration</w:t>
      </w:r>
      <w:r>
        <w:rPr>
          <w:rFonts w:hint="eastAsia"/>
          <w:kern w:val="0"/>
        </w:rPr>
        <w:t xml:space="preserve"> </w:t>
      </w:r>
      <w:r>
        <w:rPr>
          <w:kern w:val="0"/>
        </w:rPr>
        <w:t>checksum</w:t>
      </w:r>
      <w:r>
        <w:tab/>
      </w:r>
      <w:r>
        <w:fldChar w:fldCharType="begin"/>
      </w:r>
      <w:r>
        <w:instrText xml:space="preserve"> PAGEREF _Toc6454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4.1</w:t>
      </w:r>
      <w:r>
        <w:rPr>
          <w:kern w:val="0"/>
        </w:rPr>
        <w:t>9</w:t>
      </w:r>
      <w:r>
        <w:rPr>
          <w:rFonts w:hint="eastAsia"/>
          <w:kern w:val="0"/>
        </w:rPr>
        <w:t xml:space="preserve"> </w:t>
      </w:r>
      <w:r>
        <w:rPr>
          <w:kern w:val="0"/>
        </w:rPr>
        <w:t>Set the transaction Force AAC for first generate AC</w:t>
      </w:r>
      <w:r>
        <w:tab/>
      </w:r>
      <w:r>
        <w:fldChar w:fldCharType="begin"/>
      </w:r>
      <w:r>
        <w:instrText xml:space="preserve"> PAGEREF _Toc18947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4.20 Get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Pseudo</w:t>
      </w:r>
      <w:r>
        <w:rPr>
          <w:kern w:val="0"/>
        </w:rPr>
        <w:t xml:space="preserve"> Track1 Data for Amex &amp; Discover Contactless in MSD Mode</w:t>
      </w:r>
      <w:r>
        <w:tab/>
      </w:r>
      <w:r>
        <w:fldChar w:fldCharType="begin"/>
      </w:r>
      <w:r>
        <w:instrText xml:space="preserve"> PAGEREF _Toc8032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4.2</w:t>
      </w:r>
      <w:r>
        <w:rPr>
          <w:kern w:val="0"/>
        </w:rPr>
        <w:t>1</w:t>
      </w:r>
      <w:r>
        <w:rPr>
          <w:rFonts w:hint="eastAsia"/>
          <w:kern w:val="0"/>
        </w:rPr>
        <w:t xml:space="preserve"> Get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Pseudo</w:t>
      </w:r>
      <w:r>
        <w:rPr>
          <w:kern w:val="0"/>
        </w:rPr>
        <w:t xml:space="preserve"> Track2 Data for Amex &amp; Discover Contactless in MSD Mode</w:t>
      </w:r>
      <w:r>
        <w:tab/>
      </w:r>
      <w:r>
        <w:fldChar w:fldCharType="begin"/>
      </w:r>
      <w:r>
        <w:instrText xml:space="preserve"> PAGEREF _Toc5350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default"/>
          <w:lang w:val="en-US"/>
        </w:rPr>
        <w:t>4.22 Get Contactless Kernel Id</w:t>
      </w:r>
      <w:r>
        <w:tab/>
      </w:r>
      <w:r>
        <w:fldChar w:fldCharType="begin"/>
      </w:r>
      <w:r>
        <w:instrText xml:space="preserve"> PAGEREF _Toc3246 </w:instrText>
      </w:r>
      <w:r>
        <w:fldChar w:fldCharType="separate"/>
      </w:r>
      <w:r>
        <w:t>13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default"/>
          <w:lang w:val="en-US"/>
        </w:rPr>
        <w:t>4.23 Get EMV Process Type</w:t>
      </w:r>
      <w:r>
        <w:tab/>
      </w:r>
      <w:r>
        <w:fldChar w:fldCharType="begin"/>
      </w:r>
      <w:r>
        <w:instrText xml:space="preserve"> PAGEREF _Toc12472 </w:instrText>
      </w:r>
      <w:r>
        <w:fldChar w:fldCharType="separate"/>
      </w:r>
      <w:r>
        <w:t>13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rFonts w:hint="eastAsia"/>
          <w:kern w:val="0"/>
        </w:rPr>
        <w:t>5.  EMV</w:t>
      </w:r>
      <w:r>
        <w:rPr>
          <w:kern w:val="0"/>
        </w:rPr>
        <w:t xml:space="preserve"> </w:t>
      </w:r>
      <w:r>
        <w:rPr>
          <w:rFonts w:hint="eastAsia"/>
          <w:kern w:val="0"/>
        </w:rPr>
        <w:t>parameters</w:t>
      </w:r>
      <w:r>
        <w:tab/>
      </w:r>
      <w:r>
        <w:fldChar w:fldCharType="begin"/>
      </w:r>
      <w:r>
        <w:instrText xml:space="preserve"> PAGEREF _Toc9512 </w:instrText>
      </w:r>
      <w:r>
        <w:fldChar w:fldCharType="separate"/>
      </w:r>
      <w:r>
        <w:t>14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5.1 Clear AID info</w:t>
      </w:r>
      <w:r>
        <w:tab/>
      </w:r>
      <w:r>
        <w:fldChar w:fldCharType="begin"/>
      </w:r>
      <w:r>
        <w:instrText xml:space="preserve"> PAGEREF _Toc24097 </w:instrText>
      </w:r>
      <w:r>
        <w:fldChar w:fldCharType="separate"/>
      </w:r>
      <w:r>
        <w:t>14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5.2 Add AID info</w:t>
      </w:r>
      <w:r>
        <w:tab/>
      </w:r>
      <w:r>
        <w:fldChar w:fldCharType="begin"/>
      </w:r>
      <w:r>
        <w:instrText xml:space="preserve"> PAGEREF _Toc2187 </w:instrText>
      </w:r>
      <w:r>
        <w:fldChar w:fldCharType="separate"/>
      </w:r>
      <w:r>
        <w:t>14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5.3 Clear CAPK info</w:t>
      </w:r>
      <w:r>
        <w:tab/>
      </w:r>
      <w:r>
        <w:fldChar w:fldCharType="begin"/>
      </w:r>
      <w:r>
        <w:instrText xml:space="preserve"> PAGEREF _Toc185 </w:instrText>
      </w:r>
      <w:r>
        <w:fldChar w:fldCharType="separate"/>
      </w:r>
      <w:r>
        <w:t>16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5.4 Add CAPK info</w:t>
      </w:r>
      <w:r>
        <w:tab/>
      </w:r>
      <w:r>
        <w:fldChar w:fldCharType="begin"/>
      </w:r>
      <w:r>
        <w:instrText xml:space="preserve"> PAGEREF _Toc2975 </w:instrText>
      </w:r>
      <w:r>
        <w:fldChar w:fldCharType="separate"/>
      </w:r>
      <w:r>
        <w:t>16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5.5 Set EMV terminal parameters</w:t>
      </w:r>
      <w:r>
        <w:rPr>
          <w:kern w:val="0"/>
        </w:rPr>
        <w:t xml:space="preserve"> by TLV</w:t>
      </w:r>
      <w:r>
        <w:tab/>
      </w:r>
      <w:r>
        <w:fldChar w:fldCharType="begin"/>
      </w:r>
      <w:r>
        <w:instrText xml:space="preserve"> PAGEREF _Toc17291 </w:instrText>
      </w:r>
      <w:r>
        <w:fldChar w:fldCharType="separate"/>
      </w:r>
      <w:r>
        <w:t>16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5.6 Clear Exception File</w:t>
      </w:r>
      <w:r>
        <w:tab/>
      </w:r>
      <w:r>
        <w:fldChar w:fldCharType="begin"/>
      </w:r>
      <w:r>
        <w:instrText xml:space="preserve"> PAGEREF _Toc14615 </w:instrText>
      </w:r>
      <w:r>
        <w:fldChar w:fldCharType="separate"/>
      </w:r>
      <w:r>
        <w:t>17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5.7 Add Exception File</w:t>
      </w:r>
      <w:r>
        <w:tab/>
      </w:r>
      <w:r>
        <w:fldChar w:fldCharType="begin"/>
      </w:r>
      <w:r>
        <w:instrText xml:space="preserve"> PAGEREF _Toc19188 </w:instrText>
      </w:r>
      <w:r>
        <w:fldChar w:fldCharType="separate"/>
      </w:r>
      <w:r>
        <w:t>18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5.8</w:t>
      </w:r>
      <w:r>
        <w:rPr>
          <w:rFonts w:hint="eastAsia" w:ascii="Courier" w:hAnsi="Courier" w:cs="Courier"/>
          <w:kern w:val="0"/>
          <w:szCs w:val="24"/>
        </w:rPr>
        <w:t xml:space="preserve"> </w:t>
      </w:r>
      <w:r>
        <w:rPr>
          <w:rFonts w:cs="Courier"/>
          <w:kern w:val="0"/>
          <w:szCs w:val="24"/>
        </w:rPr>
        <w:t>Clear Revoked Certi</w:t>
      </w:r>
      <w:r>
        <w:rPr>
          <w:rFonts w:hint="eastAsia" w:cs="Courier"/>
          <w:kern w:val="0"/>
          <w:szCs w:val="24"/>
        </w:rPr>
        <w:t>cates</w:t>
      </w:r>
      <w:r>
        <w:tab/>
      </w:r>
      <w:r>
        <w:fldChar w:fldCharType="begin"/>
      </w:r>
      <w:r>
        <w:instrText xml:space="preserve"> PAGEREF _Toc7821 </w:instrText>
      </w:r>
      <w:r>
        <w:fldChar w:fldCharType="separate"/>
      </w:r>
      <w:r>
        <w:t>18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5.9 Add revoked Certificate</w:t>
      </w:r>
      <w:r>
        <w:tab/>
      </w:r>
      <w:r>
        <w:fldChar w:fldCharType="begin"/>
      </w:r>
      <w:r>
        <w:instrText xml:space="preserve"> PAGEREF _Toc9766 </w:instrText>
      </w:r>
      <w:r>
        <w:fldChar w:fldCharType="separate"/>
      </w:r>
      <w:r>
        <w:t>18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  <w:kern w:val="0"/>
        </w:rPr>
        <w:t>5.10 Set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EMV</w:t>
      </w:r>
      <w:r>
        <w:rPr>
          <w:kern w:val="0"/>
        </w:rPr>
        <w:t xml:space="preserve"> </w:t>
      </w:r>
      <w:r>
        <w:rPr>
          <w:rFonts w:hint="eastAsia"/>
          <w:kern w:val="0"/>
        </w:rPr>
        <w:t>Kernel</w:t>
      </w:r>
      <w:r>
        <w:rPr>
          <w:kern w:val="0"/>
        </w:rPr>
        <w:t xml:space="preserve"> </w:t>
      </w:r>
      <w:r>
        <w:rPr>
          <w:rFonts w:hint="eastAsia"/>
          <w:kern w:val="0"/>
        </w:rPr>
        <w:t>additional</w:t>
      </w:r>
      <w:r>
        <w:rPr>
          <w:kern w:val="0"/>
        </w:rPr>
        <w:t xml:space="preserve"> </w:t>
      </w:r>
      <w:r>
        <w:rPr>
          <w:rFonts w:hint="eastAsia"/>
          <w:kern w:val="0"/>
        </w:rPr>
        <w:t>att</w:t>
      </w:r>
      <w:r>
        <w:rPr>
          <w:kern w:val="0"/>
        </w:rPr>
        <w:t>ribute</w:t>
      </w:r>
      <w:r>
        <w:tab/>
      </w:r>
      <w:r>
        <w:fldChar w:fldCharType="begin"/>
      </w:r>
      <w:r>
        <w:instrText xml:space="preserve"> PAGEREF _Toc28255 </w:instrText>
      </w:r>
      <w:r>
        <w:fldChar w:fldCharType="separate"/>
      </w:r>
      <w:r>
        <w:t>18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A：Tag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List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defined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by</w:t>
      </w:r>
      <w:r>
        <w:rPr>
          <w:szCs w:val="28"/>
        </w:rPr>
        <w:t xml:space="preserve"> MasterCard</w:t>
      </w:r>
      <w:r>
        <w:tab/>
      </w:r>
      <w:r>
        <w:fldChar w:fldCharType="begin"/>
      </w:r>
      <w:r>
        <w:instrText xml:space="preserve"> PAGEREF _Toc1559 </w:instrText>
      </w:r>
      <w:r>
        <w:fldChar w:fldCharType="separate"/>
      </w:r>
      <w:r>
        <w:t>19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.1</w:t>
      </w:r>
      <w:r>
        <w:t xml:space="preserve"> </w:t>
      </w:r>
      <w:r>
        <w:rPr>
          <w:rFonts w:hint="eastAsia"/>
          <w:bCs w:val="0"/>
          <w:szCs w:val="28"/>
        </w:rPr>
        <w:t>Contactless</w:t>
      </w:r>
      <w:r>
        <w:rPr>
          <w:bCs w:val="0"/>
          <w:szCs w:val="28"/>
        </w:rPr>
        <w:t xml:space="preserve"> </w:t>
      </w:r>
      <w:r>
        <w:rPr>
          <w:rFonts w:hint="eastAsia"/>
          <w:bCs w:val="0"/>
          <w:szCs w:val="28"/>
        </w:rPr>
        <w:t>Kernel</w:t>
      </w:r>
      <w:r>
        <w:rPr>
          <w:bCs w:val="0"/>
          <w:szCs w:val="28"/>
        </w:rPr>
        <w:t xml:space="preserve"> </w:t>
      </w:r>
      <w:r>
        <w:rPr>
          <w:rFonts w:hint="eastAsia"/>
          <w:bCs w:val="0"/>
          <w:szCs w:val="28"/>
        </w:rPr>
        <w:t>ID</w:t>
      </w:r>
      <w:r>
        <w:tab/>
      </w:r>
      <w:r>
        <w:fldChar w:fldCharType="begin"/>
      </w:r>
      <w:r>
        <w:instrText xml:space="preserve"> PAGEREF _Toc1399 </w:instrText>
      </w:r>
      <w:r>
        <w:fldChar w:fldCharType="separate"/>
      </w:r>
      <w:r>
        <w:t>19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2</w:t>
      </w:r>
      <w:r>
        <w:t xml:space="preserve"> </w:t>
      </w:r>
      <w:r>
        <w:rPr>
          <w:bCs w:val="0"/>
          <w:szCs w:val="28"/>
        </w:rPr>
        <w:t>CVM Capability – CVM Required</w:t>
      </w:r>
      <w:r>
        <w:tab/>
      </w:r>
      <w:r>
        <w:fldChar w:fldCharType="begin"/>
      </w:r>
      <w:r>
        <w:instrText xml:space="preserve"> PAGEREF _Toc11436 </w:instrText>
      </w:r>
      <w:r>
        <w:fldChar w:fldCharType="separate"/>
      </w:r>
      <w:r>
        <w:t>19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3</w:t>
      </w:r>
      <w:r>
        <w:t xml:space="preserve"> </w:t>
      </w:r>
      <w:r>
        <w:rPr>
          <w:bCs w:val="0"/>
          <w:szCs w:val="28"/>
        </w:rPr>
        <w:t xml:space="preserve">CVM Capability – </w:t>
      </w:r>
      <w:r>
        <w:rPr>
          <w:rFonts w:hint="eastAsia"/>
          <w:bCs w:val="0"/>
          <w:szCs w:val="28"/>
        </w:rPr>
        <w:t>No</w:t>
      </w:r>
      <w:r>
        <w:rPr>
          <w:bCs w:val="0"/>
          <w:szCs w:val="28"/>
        </w:rPr>
        <w:t xml:space="preserve"> CVM Required</w:t>
      </w:r>
      <w:r>
        <w:tab/>
      </w:r>
      <w:r>
        <w:fldChar w:fldCharType="begin"/>
      </w:r>
      <w:r>
        <w:instrText xml:space="preserve"> PAGEREF _Toc7233 </w:instrText>
      </w:r>
      <w:r>
        <w:fldChar w:fldCharType="separate"/>
      </w:r>
      <w:r>
        <w:t>19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4</w:t>
      </w:r>
      <w:r>
        <w:t xml:space="preserve"> </w:t>
      </w:r>
      <w:r>
        <w:rPr>
          <w:rFonts w:hint="eastAsia"/>
        </w:rPr>
        <w:t>Kernel</w:t>
      </w:r>
      <w:r>
        <w:t xml:space="preserve"> </w:t>
      </w:r>
      <w:r>
        <w:rPr>
          <w:rFonts w:hint="eastAsia"/>
        </w:rPr>
        <w:t>Configuration</w:t>
      </w:r>
      <w:r>
        <w:tab/>
      </w:r>
      <w:r>
        <w:fldChar w:fldCharType="begin"/>
      </w:r>
      <w:r>
        <w:instrText xml:space="preserve"> PAGEREF _Toc24148 </w:instrText>
      </w:r>
      <w:r>
        <w:fldChar w:fldCharType="separate"/>
      </w:r>
      <w:r>
        <w:t>20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5</w:t>
      </w:r>
      <w:r>
        <w:t xml:space="preserve"> </w:t>
      </w:r>
      <w:r>
        <w:rPr>
          <w:bCs w:val="0"/>
          <w:szCs w:val="28"/>
        </w:rPr>
        <w:t>Mag-stripe CVM Capability – CVM Required</w:t>
      </w:r>
      <w:r>
        <w:tab/>
      </w:r>
      <w:r>
        <w:fldChar w:fldCharType="begin"/>
      </w:r>
      <w:r>
        <w:instrText xml:space="preserve"> PAGEREF _Toc25690 </w:instrText>
      </w:r>
      <w:r>
        <w:fldChar w:fldCharType="separate"/>
      </w:r>
      <w:r>
        <w:t>20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6</w:t>
      </w:r>
      <w:r>
        <w:t xml:space="preserve"> </w:t>
      </w:r>
      <w:r>
        <w:rPr>
          <w:bCs w:val="0"/>
          <w:szCs w:val="28"/>
        </w:rPr>
        <w:t xml:space="preserve">Mag-stripe CVM Capability – </w:t>
      </w:r>
      <w:r>
        <w:rPr>
          <w:rFonts w:hint="eastAsia"/>
          <w:bCs w:val="0"/>
          <w:szCs w:val="28"/>
        </w:rPr>
        <w:t>No</w:t>
      </w:r>
      <w:r>
        <w:rPr>
          <w:bCs w:val="0"/>
          <w:szCs w:val="28"/>
        </w:rPr>
        <w:t xml:space="preserve"> CVM Required</w:t>
      </w:r>
      <w:r>
        <w:tab/>
      </w:r>
      <w:r>
        <w:fldChar w:fldCharType="begin"/>
      </w:r>
      <w:r>
        <w:instrText xml:space="preserve"> PAGEREF _Toc12662 </w:instrText>
      </w:r>
      <w:r>
        <w:fldChar w:fldCharType="separate"/>
      </w:r>
      <w:r>
        <w:t>20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B</w:t>
      </w:r>
      <w:r>
        <w:rPr>
          <w:rFonts w:hint="eastAsia"/>
          <w:szCs w:val="28"/>
        </w:rPr>
        <w:t>：Tag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List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defined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by</w:t>
      </w:r>
      <w:r>
        <w:rPr>
          <w:szCs w:val="28"/>
        </w:rPr>
        <w:t xml:space="preserve"> America</w:t>
      </w:r>
      <w:r>
        <w:rPr>
          <w:rFonts w:hint="eastAsia"/>
          <w:szCs w:val="28"/>
        </w:rPr>
        <w:t>n</w:t>
      </w:r>
      <w:r>
        <w:rPr>
          <w:szCs w:val="28"/>
        </w:rPr>
        <w:t xml:space="preserve"> Expresspay</w:t>
      </w:r>
      <w:r>
        <w:tab/>
      </w:r>
      <w:r>
        <w:fldChar w:fldCharType="begin"/>
      </w:r>
      <w:r>
        <w:instrText xml:space="preserve"> PAGEREF _Toc8389 </w:instrText>
      </w:r>
      <w:r>
        <w:fldChar w:fldCharType="separate"/>
      </w:r>
      <w:r>
        <w:t>21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t>B</w:t>
      </w:r>
      <w:r>
        <w:rPr>
          <w:rFonts w:hint="eastAsia"/>
          <w:kern w:val="0"/>
        </w:rPr>
        <w:t>.1</w:t>
      </w:r>
      <w:r>
        <w:t xml:space="preserve"> </w:t>
      </w:r>
      <w:r>
        <w:rPr>
          <w:rFonts w:hint="eastAsia"/>
          <w:bCs w:val="0"/>
          <w:szCs w:val="28"/>
        </w:rPr>
        <w:t>Contactless</w:t>
      </w:r>
      <w:r>
        <w:rPr>
          <w:bCs w:val="0"/>
          <w:szCs w:val="28"/>
        </w:rPr>
        <w:t xml:space="preserve"> Reader Capabilities</w:t>
      </w:r>
      <w:r>
        <w:tab/>
      </w:r>
      <w:r>
        <w:fldChar w:fldCharType="begin"/>
      </w:r>
      <w:r>
        <w:instrText xml:space="preserve"> PAGEREF _Toc12898 </w:instrText>
      </w:r>
      <w:r>
        <w:fldChar w:fldCharType="separate"/>
      </w:r>
      <w:r>
        <w:t>21</w:t>
      </w:r>
      <w:r>
        <w:fldChar w:fldCharType="end"/>
      </w:r>
    </w:p>
    <w:p>
      <w:pPr>
        <w:pStyle w:val="13"/>
        <w:tabs>
          <w:tab w:val="right" w:leader="dot" w:pos="8598"/>
          <w:tab w:val="clear" w:pos="1260"/>
          <w:tab w:val="clear" w:pos="8610"/>
        </w:tabs>
      </w:pPr>
      <w:r>
        <w:t>B</w:t>
      </w:r>
      <w:r>
        <w:rPr>
          <w:rFonts w:hint="eastAsia"/>
          <w:kern w:val="0"/>
        </w:rPr>
        <w:t>.</w:t>
      </w:r>
      <w:r>
        <w:rPr>
          <w:kern w:val="0"/>
        </w:rPr>
        <w:t>2</w:t>
      </w:r>
      <w:r>
        <w:t xml:space="preserve"> Enhanced </w:t>
      </w:r>
      <w:r>
        <w:rPr>
          <w:rFonts w:hint="eastAsia"/>
          <w:bCs w:val="0"/>
          <w:szCs w:val="28"/>
        </w:rPr>
        <w:t>Contactless</w:t>
      </w:r>
      <w:r>
        <w:rPr>
          <w:bCs w:val="0"/>
          <w:szCs w:val="28"/>
        </w:rPr>
        <w:t xml:space="preserve"> Reader Capabilities</w:t>
      </w:r>
      <w:r>
        <w:tab/>
      </w:r>
      <w:r>
        <w:fldChar w:fldCharType="begin"/>
      </w:r>
      <w:r>
        <w:instrText xml:space="preserve"> PAGEREF _Toc29856 </w:instrText>
      </w:r>
      <w:r>
        <w:fldChar w:fldCharType="separate"/>
      </w:r>
      <w:r>
        <w:t>21</w:t>
      </w:r>
      <w:r>
        <w:fldChar w:fldCharType="end"/>
      </w:r>
    </w:p>
    <w:p>
      <w:pPr>
        <w:pStyle w:val="10"/>
        <w:tabs>
          <w:tab w:val="right" w:leader="dot" w:pos="8598"/>
          <w:tab w:val="clear" w:pos="630"/>
          <w:tab w:val="clear" w:pos="8610"/>
        </w:tabs>
      </w:pPr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C: </w:t>
      </w:r>
      <w:r>
        <w:rPr>
          <w:rFonts w:hint="eastAsia"/>
        </w:rPr>
        <w:t>S</w:t>
      </w:r>
      <w:r>
        <w:t>elf-defined Tag List</w:t>
      </w:r>
      <w:r>
        <w:tab/>
      </w:r>
      <w:r>
        <w:fldChar w:fldCharType="begin"/>
      </w:r>
      <w:r>
        <w:instrText xml:space="preserve"> PAGEREF _Toc18332 </w:instrText>
      </w:r>
      <w:r>
        <w:fldChar w:fldCharType="separate"/>
      </w:r>
      <w:r>
        <w:t>23</w:t>
      </w:r>
      <w:r>
        <w:fldChar w:fldCharType="end"/>
      </w:r>
    </w:p>
    <w:p>
      <w:pPr>
        <w:pStyle w:val="13"/>
        <w:tabs>
          <w:tab w:val="right" w:leader="dot" w:pos="8598"/>
          <w:tab w:val="clear" w:pos="8610"/>
        </w:tabs>
        <w:sectPr>
          <w:headerReference r:id="rId3" w:type="default"/>
          <w:footerReference r:id="rId4" w:type="default"/>
          <w:footnotePr>
            <w:pos w:val="beneathText"/>
          </w:footnotePr>
          <w:type w:val="continuous"/>
          <w:pgSz w:w="11906" w:h="16838"/>
          <w:pgMar w:top="1440" w:right="1511" w:bottom="1440" w:left="1797" w:header="575" w:footer="881" w:gutter="0"/>
          <w:cols w:space="720" w:num="1"/>
          <w:docGrid w:type="lines" w:linePitch="387" w:charSpace="0"/>
        </w:sectPr>
      </w:pPr>
      <w:r>
        <w:fldChar w:fldCharType="end"/>
      </w:r>
    </w:p>
    <w:p>
      <w:pPr>
        <w:pStyle w:val="2"/>
      </w:pPr>
      <w:bookmarkStart w:id="1" w:name="_Toc15324"/>
      <w:r>
        <w:rPr>
          <w:rFonts w:hint="eastAsia"/>
        </w:rPr>
        <w:t>1. IC Reader</w:t>
      </w:r>
      <w:bookmarkEnd w:id="1"/>
    </w:p>
    <w:p>
      <w:pPr>
        <w:pStyle w:val="12"/>
      </w:pPr>
      <w:bookmarkStart w:id="2" w:name="_Toc17726"/>
      <w:r>
        <w:rPr>
          <w:rFonts w:hint="eastAsia"/>
        </w:rPr>
        <w:t>1.1 open reader and wait card</w:t>
      </w:r>
      <w:bookmarkEnd w:id="2"/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highlight w:val="lightGray"/>
        </w:rPr>
        <w:t>/*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 xml:space="preserve">* @param[in] reader : reader type  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>: 0  all of readers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>*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>: 1  only contact reader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>*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>: 2  only contactless reader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>* return value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 xml:space="preserve"> : &lt; 0  Fail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>*                 &gt;= 0 Success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rFonts w:hint="eastAsia"/>
          <w:highlight w:val="lightGray"/>
        </w:rPr>
        <w:t>*   (If select open all of readers, any open success return success)</w:t>
      </w:r>
    </w:p>
    <w:p>
      <w:pPr>
        <w:rPr>
          <w:highlight w:val="lightGray"/>
        </w:rPr>
      </w:pPr>
      <w:r>
        <w:rPr>
          <w:rFonts w:hint="eastAsia"/>
        </w:rPr>
        <w:tab/>
      </w:r>
      <w:r>
        <w:rPr>
          <w:highlight w:val="lightGray"/>
        </w:rPr>
        <w:t>*/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open_reader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reader)</w:t>
      </w:r>
    </w:p>
    <w:p>
      <w:pPr>
        <w:pStyle w:val="12"/>
        <w:rPr>
          <w:kern w:val="0"/>
        </w:rPr>
      </w:pPr>
      <w:bookmarkStart w:id="3" w:name="_Toc18045"/>
      <w:r>
        <w:rPr>
          <w:rFonts w:hint="eastAsia"/>
          <w:kern w:val="0"/>
        </w:rPr>
        <w:t>1.2 close reader</w:t>
      </w:r>
      <w:bookmarkEnd w:id="3"/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/* 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* @param[in] reader： reader type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: 0 all of readers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: 1 only contact reader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: 2 only contactless reader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*/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close_reader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reader)</w:t>
      </w:r>
    </w:p>
    <w:p>
      <w:pPr>
        <w:pStyle w:val="12"/>
        <w:rPr>
          <w:kern w:val="0"/>
        </w:rPr>
      </w:pPr>
      <w:bookmarkStart w:id="4" w:name="_Toc20031"/>
      <w:r>
        <w:rPr>
          <w:rFonts w:hint="eastAsia"/>
          <w:kern w:val="0"/>
        </w:rPr>
        <w:t>1.3 get current card type</w:t>
      </w:r>
      <w:bookmarkEnd w:id="4"/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/*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 return value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: 1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contact card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: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2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contactless card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: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-1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no card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*/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get_card_type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5" w:name="_Toc10600"/>
      <w:r>
        <w:rPr>
          <w:rFonts w:hint="eastAsia"/>
          <w:kern w:val="0"/>
        </w:rPr>
        <w:t>1.4 get card ATR</w:t>
      </w:r>
      <w:bookmarkEnd w:id="5"/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/*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@param[out] pATR : the value of ATR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return value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: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the length of ATR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*/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get_card_atr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*pATR)</w:t>
      </w:r>
    </w:p>
    <w:p>
      <w:pPr>
        <w:pStyle w:val="12"/>
        <w:rPr>
          <w:kern w:val="0"/>
        </w:rPr>
      </w:pPr>
      <w:bookmarkStart w:id="6" w:name="_Toc16849"/>
      <w:r>
        <w:rPr>
          <w:rFonts w:hint="eastAsia"/>
          <w:kern w:val="0"/>
        </w:rPr>
        <w:t>1.5 APDU command</w:t>
      </w:r>
      <w:bookmarkEnd w:id="6"/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/*</w:t>
      </w:r>
    </w:p>
    <w:p>
      <w:pP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@param[in] cmd        :APDU command</w:t>
      </w:r>
    </w:p>
    <w:p>
      <w:pP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@param[in] cmdLength : the length of APDU command</w:t>
      </w:r>
    </w:p>
    <w:p>
      <w:pP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@param[out] respData : the value of card response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@param[in]   respDataLength : accepted max length of card reasponse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* 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return value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: </w:t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 xml:space="preserve"> &gt;= 0 :the length of card response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hint="eastAsia" w:ascii="Consolas" w:hAnsi="Consolas" w:cs="Consolas"/>
          <w:kern w:val="0"/>
          <w:sz w:val="20"/>
          <w:szCs w:val="20"/>
          <w:highlight w:val="lightGray"/>
        </w:rPr>
        <w:t>*                    &lt; 0  :Fail</w:t>
      </w:r>
    </w:p>
    <w:p>
      <w:pPr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int transmit_card(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  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*cmd, 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                      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cmdLength, 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                      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*respData, </w:t>
      </w:r>
    </w:p>
    <w:p>
      <w:pPr>
        <w:autoSpaceDE w:val="0"/>
        <w:autoSpaceDN w:val="0"/>
        <w:adjustRightInd w:val="0"/>
        <w:ind w:firstLine="402" w:firstLineChars="200"/>
        <w:jc w:val="left"/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                      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respDataLength)</w:t>
      </w:r>
    </w:p>
    <w:p>
      <w:pPr>
        <w:pStyle w:val="2"/>
      </w:pPr>
      <w:bookmarkStart w:id="7" w:name="_Toc14169"/>
      <w:r>
        <w:rPr>
          <w:rFonts w:hint="eastAsia"/>
        </w:rPr>
        <w:t>2. store and set EMV data</w:t>
      </w:r>
      <w:bookmarkEnd w:id="7"/>
    </w:p>
    <w:p>
      <w:pPr>
        <w:pStyle w:val="12"/>
      </w:pPr>
      <w:bookmarkStart w:id="8" w:name="_Toc9513"/>
      <w:r>
        <w:rPr>
          <w:rFonts w:hint="eastAsia"/>
        </w:rPr>
        <w:t>2.1 check the existence of data for the tag</w:t>
      </w:r>
      <w:bookmarkEnd w:id="8"/>
      <w:r>
        <w:rPr>
          <w:rFonts w:hint="eastAsia"/>
        </w:rPr>
        <w:t xml:space="preserve"> </w:t>
      </w:r>
    </w:p>
    <w:p>
      <w:r>
        <w:rPr>
          <w:rFonts w:hint="eastAsia"/>
        </w:rPr>
        <w:tab/>
      </w:r>
      <w:r>
        <w:rPr>
          <w:highlight w:val="lightGray"/>
        </w:rPr>
        <w:t>/*</w:t>
      </w:r>
    </w:p>
    <w:p>
      <w:r>
        <w:rPr>
          <w:rFonts w:hint="eastAsia"/>
        </w:rPr>
        <w:tab/>
      </w:r>
      <w:r>
        <w:rPr>
          <w:rFonts w:hint="eastAsia"/>
          <w:highlight w:val="lightGray"/>
        </w:rPr>
        <w:t>* @param[in] tag : tag name</w:t>
      </w:r>
    </w:p>
    <w:p>
      <w:r>
        <w:rPr>
          <w:rFonts w:hint="eastAsia"/>
        </w:rPr>
        <w:tab/>
      </w:r>
      <w:r>
        <w:rPr>
          <w:rFonts w:hint="eastAsia"/>
          <w:highlight w:val="lightGray"/>
        </w:rPr>
        <w:t>* return value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 xml:space="preserve">       : &lt; 0   the data not exist</w:t>
      </w:r>
    </w:p>
    <w:p>
      <w:r>
        <w:rPr>
          <w:rFonts w:hint="eastAsia"/>
        </w:rPr>
        <w:tab/>
      </w:r>
      <w:r>
        <w:rPr>
          <w:rFonts w:hint="eastAsia"/>
          <w:highlight w:val="lightGray"/>
        </w:rPr>
        <w:t>*</w:t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ab/>
      </w:r>
      <w:r>
        <w:rPr>
          <w:rFonts w:hint="eastAsia"/>
          <w:highlight w:val="lightGray"/>
        </w:rPr>
        <w:t xml:space="preserve">    &gt;= 0  the length of data</w:t>
      </w:r>
    </w:p>
    <w:p>
      <w:r>
        <w:rPr>
          <w:rFonts w:hint="eastAsia"/>
        </w:rPr>
        <w:tab/>
      </w:r>
      <w:r>
        <w:rPr>
          <w:highlight w:val="lightGray"/>
        </w:rPr>
        <w:t>*/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emv_is_tag_present(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tag)</w:t>
      </w:r>
    </w:p>
    <w:p>
      <w:pPr>
        <w:pStyle w:val="12"/>
        <w:rPr>
          <w:kern w:val="0"/>
        </w:rPr>
      </w:pPr>
      <w:bookmarkStart w:id="9" w:name="_Toc4210"/>
      <w:r>
        <w:rPr>
          <w:rFonts w:hint="eastAsia"/>
          <w:kern w:val="0"/>
        </w:rPr>
        <w:t>2.2 get the data for the tag</w:t>
      </w:r>
      <w:bookmarkEnd w:id="9"/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/* 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* @param[in]  tag         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: tag name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* @param[out] data       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: the value of the data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* @param[in]  dataLength 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: accepted max length of the data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* return value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: &lt; 0 : Fail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>*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  &gt;= 0: the length of the data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urier" w:hAnsi="Courier" w:cs="Courier"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emv_get_tag_data(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tag,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urier" w:hAnsi="Courier" w:cs="Courier"/>
          <w:color w:val="000000"/>
          <w:kern w:val="0"/>
          <w:sz w:val="20"/>
          <w:szCs w:val="20"/>
          <w:highlight w:val="lightGray"/>
        </w:rPr>
        <w:t xml:space="preserve"> dataLength)</w:t>
      </w:r>
    </w:p>
    <w:p>
      <w:pPr>
        <w:pStyle w:val="12"/>
        <w:rPr>
          <w:rFonts w:ascii="Courier" w:hAnsi="Courier" w:cs="Courier"/>
          <w:kern w:val="0"/>
        </w:rPr>
      </w:pPr>
      <w:bookmarkStart w:id="10" w:name="_Toc4248"/>
      <w:r>
        <w:rPr>
          <w:rFonts w:hint="eastAsia"/>
          <w:kern w:val="0"/>
        </w:rPr>
        <w:t>2.3 get the data for the tag list</w:t>
      </w:r>
      <w:bookmarkEnd w:id="10"/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/*</w:t>
      </w:r>
      <w:r>
        <w:rPr>
          <w:kern w:val="0"/>
          <w:highlight w:val="lightGray"/>
        </w:rPr>
        <w:tab/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* @param[in]  tagNames 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 the list of the tags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* @param[in]  tagCount 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 the count of the tags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* @param[out] pTagsValue 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 the values of the data（TLV format）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* @param[in]  pTagsValueLength 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</w:t>
      </w:r>
      <w:r>
        <w:rPr>
          <w:rFonts w:hint="eastAsia" w:ascii="Courier" w:hAnsi="Courier" w:cs="Courier"/>
          <w:color w:val="000000"/>
          <w:kern w:val="0"/>
          <w:sz w:val="20"/>
          <w:szCs w:val="20"/>
          <w:highlight w:val="lightGray"/>
        </w:rPr>
        <w:t xml:space="preserve"> accepted max length of the data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return value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 &lt; 0 : Fail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</w:t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ab/>
      </w:r>
      <w:r>
        <w:rPr>
          <w:rFonts w:hint="eastAsia"/>
          <w:kern w:val="0"/>
          <w:highlight w:val="lightGray"/>
        </w:rPr>
        <w:t>: &gt;= 0: the length of the data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*/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int emv_get_tag_list_data(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kern w:val="0"/>
          <w:highlight w:val="lightGray"/>
        </w:rPr>
        <w:t xml:space="preserve"> *tagNames,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kern w:val="0"/>
          <w:highlight w:val="lightGray"/>
        </w:rPr>
        <w:t xml:space="preserve"> tagCount, </w:t>
      </w:r>
    </w:p>
    <w:p>
      <w:pPr>
        <w:rPr>
          <w:kern w:val="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                    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kern w:val="0"/>
          <w:highlight w:val="lightGray"/>
        </w:rPr>
        <w:t xml:space="preserve"> *pTagsValue, </w:t>
      </w:r>
    </w:p>
    <w:p>
      <w:pPr>
        <w:rPr>
          <w:rFonts w:ascii="Courier" w:hAnsi="Courier" w:cs="Courier"/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                    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kern w:val="0"/>
          <w:highlight w:val="lightGray"/>
        </w:rPr>
        <w:t xml:space="preserve"> pTagsValueLength);</w:t>
      </w:r>
    </w:p>
    <w:p>
      <w:pPr>
        <w:pStyle w:val="12"/>
        <w:rPr>
          <w:kern w:val="0"/>
        </w:rPr>
      </w:pPr>
      <w:bookmarkStart w:id="11" w:name="_Toc27026"/>
      <w:r>
        <w:rPr>
          <w:rFonts w:hint="eastAsia"/>
          <w:kern w:val="0"/>
        </w:rPr>
        <w:t>2.4 set the data for the tag</w:t>
      </w:r>
      <w:bookmarkEnd w:id="11"/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Cs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 xml:space="preserve">* @param[in] tag 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: tag name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 xml:space="preserve">* @param[in] data 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: the value of the data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* @param[in] length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: the length of the data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: &lt; 0 : Fail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Cs/>
          <w:kern w:val="0"/>
          <w:sz w:val="20"/>
          <w:szCs w:val="20"/>
          <w:highlight w:val="lightGray"/>
        </w:rPr>
        <w:t>: &gt;= 0 : the tag的长度</w:t>
      </w:r>
    </w:p>
    <w:p>
      <w:pPr>
        <w:autoSpaceDE w:val="0"/>
        <w:autoSpaceDN w:val="0"/>
        <w:adjustRightInd w:val="0"/>
        <w:ind w:firstLine="400" w:firstLineChars="200"/>
        <w:jc w:val="left"/>
        <w:rPr>
          <w:rFonts w:ascii="Consolas" w:hAnsi="Consolas" w:cs="Consolas"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Cs/>
          <w:kern w:val="0"/>
          <w:sz w:val="20"/>
          <w:szCs w:val="20"/>
          <w:highlight w:val="lightGray"/>
        </w:rPr>
        <w:t>emv_set_tag_data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tag,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length)</w:t>
      </w:r>
    </w:p>
    <w:p>
      <w:pPr>
        <w:pStyle w:val="2"/>
      </w:pPr>
      <w:bookmarkStart w:id="12" w:name="_Toc13326"/>
      <w:r>
        <w:rPr>
          <w:rFonts w:hint="eastAsia"/>
          <w:kern w:val="0"/>
        </w:rPr>
        <w:t>3. EMV transaction processing</w:t>
      </w:r>
      <w:bookmarkEnd w:id="12"/>
    </w:p>
    <w:p>
      <w:pPr>
        <w:pStyle w:val="12"/>
      </w:pPr>
      <w:bookmarkStart w:id="13" w:name="_Toc28492"/>
      <w:r>
        <w:rPr>
          <w:rFonts w:hint="eastAsia"/>
        </w:rPr>
        <w:t>3.1 EMVKernel initialize</w:t>
      </w:r>
      <w:bookmarkEnd w:id="13"/>
    </w:p>
    <w:p>
      <w:r>
        <w:rPr>
          <w:rFonts w:hint="eastAsia"/>
        </w:rPr>
        <w:tab/>
      </w:r>
      <w:r>
        <w:t>typedef struct</w:t>
      </w:r>
    </w:p>
    <w:p>
      <w:r>
        <w:rPr>
          <w:rFonts w:hint="eastAsia"/>
        </w:rPr>
        <w:tab/>
      </w:r>
      <w:r>
        <w:t>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 callback function for card event</w:t>
      </w:r>
    </w:p>
    <w:p>
      <w:r>
        <w:rPr>
          <w:rFonts w:hint="eastAsia"/>
        </w:rPr>
        <w:t xml:space="preserve">        CARD_EVENT_OCCURED pCafdEventOccured;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 callback function for EVM processing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EMV_PROCESS_CALLBACK pEVMProcessCallback; </w:t>
      </w:r>
    </w:p>
    <w:p>
      <w:r>
        <w:rPr>
          <w:rFonts w:hint="eastAsia"/>
        </w:rPr>
        <w:tab/>
      </w:r>
      <w:r>
        <w:t>}EMV_INIT_DATA;</w:t>
      </w:r>
    </w:p>
    <w:p>
      <w:r>
        <w:rPr>
          <w:rFonts w:hint="eastAsia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emv_kernel_initialize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*pInitData)</w:t>
      </w:r>
    </w:p>
    <w:p/>
    <w:p>
      <w:r>
        <w:rPr>
          <w:rFonts w:hint="eastAsia"/>
        </w:rPr>
        <w:tab/>
      </w:r>
      <w:r>
        <w:rPr>
          <w:rFonts w:hint="eastAsia"/>
        </w:rPr>
        <w:t>1）</w:t>
      </w:r>
      <w:r>
        <w:t>typedef void (*CARD_EVENT_OCCURED) (int eventType)</w:t>
      </w:r>
    </w:p>
    <w:p>
      <w:r>
        <w:rPr>
          <w:rFonts w:hint="eastAsia"/>
        </w:rPr>
        <w:t xml:space="preserve">       // any card event occured, this function will be revoked</w:t>
      </w:r>
    </w:p>
    <w:p>
      <w:r>
        <w:rPr>
          <w:rFonts w:hint="eastAsia"/>
        </w:rPr>
        <w:t xml:space="preserve">       //</w:t>
      </w:r>
      <w:r>
        <w:t xml:space="preserve"> @param[in] eventType</w:t>
      </w:r>
      <w:r>
        <w:tab/>
      </w:r>
      <w:r>
        <w:t>: SMART_CARD_EVENT_INSERT_CARD = 0;</w:t>
      </w:r>
    </w:p>
    <w:p>
      <w:pPr>
        <w:rPr>
          <w:ins w:id="0" w:author="Michael" w:date="2014-07-14T15:23:00Z"/>
        </w:rPr>
      </w:pPr>
      <w:r>
        <w:rPr>
          <w:rFonts w:hint="eastAsia"/>
        </w:rPr>
        <w:tab/>
      </w:r>
      <w:r>
        <w:rPr>
          <w:rFonts w:hint="eastAsia"/>
        </w:rPr>
        <w:t xml:space="preserve">   //</w:t>
      </w:r>
      <w:r>
        <w:tab/>
      </w:r>
      <w:r>
        <w:tab/>
      </w:r>
      <w:r>
        <w:tab/>
      </w:r>
      <w:r>
        <w:tab/>
      </w:r>
      <w:r>
        <w:tab/>
      </w:r>
      <w:r>
        <w:t>: SMART_CARD_EVENT_REMOVE_CARD = 1;</w:t>
      </w:r>
    </w:p>
    <w:p>
      <w:pPr>
        <w:rPr>
          <w:rFonts w:ascii="Consolas" w:hAnsi="Consolas" w:cs="Consolas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 xml:space="preserve">   </w:t>
      </w:r>
      <w:r>
        <w:rPr>
          <w:rFonts w:hint="eastAsia"/>
        </w:rPr>
        <w:t>//</w:t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 xml:space="preserve">                     </w:t>
      </w:r>
      <w:r>
        <w:t>: SMART_CARD_EVENT</w:t>
      </w:r>
      <w:r>
        <w:rPr>
          <w:rFonts w:hint="eastAsia"/>
        </w:rPr>
        <w:t>_POWERON_ERROR</w:t>
      </w:r>
      <w:r>
        <w:t xml:space="preserve"> = </w:t>
      </w:r>
      <w:r>
        <w:rPr>
          <w:rFonts w:hint="eastAsia"/>
        </w:rPr>
        <w:t>9</w:t>
      </w:r>
      <w:r>
        <w:t>;</w:t>
      </w:r>
    </w:p>
    <w:p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 xml:space="preserve">   </w:t>
      </w:r>
      <w:r>
        <w:rPr>
          <w:rFonts w:hint="eastAsia"/>
        </w:rPr>
        <w:t>//</w:t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 xml:space="preserve">   </w:t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 xml:space="preserve">     </w:t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>:</w:t>
      </w:r>
      <w:r>
        <w:rPr>
          <w:rFonts w:ascii="Consolas" w:hAnsi="Consolas" w:cs="Consolas"/>
          <w:color w:val="000000"/>
          <w:kern w:val="0"/>
          <w:sz w:val="20"/>
          <w:szCs w:val="20"/>
        </w:rPr>
        <w:t>SMART_CARD_EVENT_CONTALESS_HAVE_MORE_CARD</w:t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 xml:space="preserve"> =</w:t>
      </w:r>
      <w:r>
        <w:rPr>
          <w:rFonts w:ascii="Consolas" w:hAnsi="Consolas" w:cs="Consolas"/>
          <w:color w:val="000000"/>
          <w:kern w:val="0"/>
          <w:sz w:val="20"/>
          <w:szCs w:val="20"/>
        </w:rPr>
        <w:t xml:space="preserve"> 10</w:t>
      </w:r>
      <w:r>
        <w:rPr>
          <w:rFonts w:hint="eastAsia" w:ascii="Consolas" w:hAnsi="Consolas" w:cs="Consolas"/>
          <w:color w:val="000000"/>
          <w:kern w:val="0"/>
          <w:sz w:val="20"/>
          <w:szCs w:val="20"/>
        </w:rPr>
        <w:t>;</w:t>
      </w:r>
    </w:p>
    <w:p>
      <w:r>
        <w:rPr>
          <w:rFonts w:hint="eastAsia"/>
        </w:rPr>
        <w:tab/>
      </w:r>
      <w:r>
        <w:rPr>
          <w:rFonts w:hint="eastAsia"/>
        </w:rPr>
        <w:t>2）</w:t>
      </w:r>
      <w:r>
        <w:t>typedef void (*EMV_PROCESS_CALLBACK)(unsigned char *pData);</w:t>
      </w:r>
    </w:p>
    <w:p>
      <w:r>
        <w:rPr>
          <w:rFonts w:hint="eastAsia"/>
        </w:rPr>
        <w:t xml:space="preserve">       // callback function for EVM processing，pData have 2 bytes</w:t>
      </w:r>
    </w:p>
    <w:p>
      <w:r>
        <w:rPr>
          <w:rFonts w:hint="eastAsia"/>
        </w:rPr>
        <w:t xml:space="preserve">       // unsigned char status = pData[0]；</w:t>
      </w:r>
    </w:p>
    <w:p>
      <w:r>
        <w:rPr>
          <w:rFonts w:hint="eastAsia"/>
        </w:rPr>
        <w:t xml:space="preserve">       // unsigned char desc = pData[1]；</w:t>
      </w:r>
    </w:p>
    <w:p>
      <w:r>
        <w:rPr>
          <w:rFonts w:hint="eastAsia"/>
        </w:rPr>
        <w:t>* status：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STATUS_ERROR = 0; //ERROR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STATUS_CONTINUE = 1; // not completed, need to continue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STATUS_COMPLETION = 2; // completed</w:t>
      </w:r>
    </w:p>
    <w:p>
      <w:r>
        <w:rPr>
          <w:rFonts w:hint="eastAsia"/>
        </w:rPr>
        <w:t>* desc</w:t>
      </w:r>
      <w:r>
        <w:t xml:space="preserve"> 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when status = STATUS_COMPLETION，desc means：</w:t>
      </w:r>
    </w:p>
    <w:p>
      <w:r>
        <w:t>*</w:t>
      </w:r>
      <w:r>
        <w:tab/>
      </w:r>
      <w:r>
        <w:rPr>
          <w:rFonts w:hint="eastAsia"/>
        </w:rPr>
        <w:tab/>
      </w:r>
      <w:r>
        <w:t>APPROVE_OFFLINE = 1;</w:t>
      </w:r>
      <w:r>
        <w:tab/>
      </w:r>
      <w:r>
        <w:t xml:space="preserve">//Transaction approved Offline </w:t>
      </w:r>
    </w:p>
    <w:p>
      <w:r>
        <w:t>*</w:t>
      </w:r>
      <w:r>
        <w:tab/>
      </w:r>
      <w:r>
        <w:tab/>
      </w:r>
      <w:r>
        <w:t>APPROVE_ONLINE = 2;</w:t>
      </w:r>
      <w:r>
        <w:tab/>
      </w:r>
      <w:r>
        <w:t>//Transaction approved Online</w:t>
      </w:r>
    </w:p>
    <w:p>
      <w:r>
        <w:t>*</w:t>
      </w:r>
      <w:r>
        <w:tab/>
      </w:r>
      <w:r>
        <w:tab/>
      </w:r>
      <w:r>
        <w:t>DECLINE_OFFLINE = 3; //Transaction declined Offline</w:t>
      </w:r>
    </w:p>
    <w:p>
      <w:r>
        <w:t>*</w:t>
      </w:r>
      <w:r>
        <w:tab/>
      </w:r>
      <w:r>
        <w:tab/>
      </w:r>
      <w:r>
        <w:t>DECLINE_ONLINE = 4; //Transaction declined Online</w:t>
      </w:r>
    </w:p>
    <w:p>
      <w:r>
        <w:t>*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when status = STATUS_ERROR，desc means：</w:t>
      </w:r>
    </w:p>
    <w:p>
      <w:r>
        <w:t>*</w:t>
      </w:r>
      <w:r>
        <w:tab/>
      </w:r>
      <w:r>
        <w:tab/>
      </w:r>
      <w:r>
        <w:t>SUCCESS = 0; //SUCCESS</w:t>
      </w:r>
    </w:p>
    <w:p>
      <w:r>
        <w:t>*</w:t>
      </w:r>
      <w:r>
        <w:tab/>
      </w:r>
      <w:r>
        <w:tab/>
      </w:r>
      <w:r>
        <w:rPr>
          <w:b/>
          <w:i/>
        </w:rPr>
        <w:t>ERROR_NO_APP</w:t>
      </w:r>
      <w:r>
        <w:t xml:space="preserve">  =  1; //No </w:t>
      </w:r>
      <w:r>
        <w:rPr>
          <w:rFonts w:hint="eastAsia"/>
        </w:rPr>
        <w:t>Supported</w:t>
      </w:r>
      <w:r>
        <w:t xml:space="preserve"> Application Selected</w:t>
      </w:r>
    </w:p>
    <w:p>
      <w:r>
        <w:t>*</w:t>
      </w:r>
      <w:r>
        <w:tab/>
      </w:r>
      <w:r>
        <w:tab/>
      </w:r>
      <w:r>
        <w:rPr>
          <w:b/>
          <w:i/>
        </w:rPr>
        <w:t>ERROR_</w:t>
      </w:r>
      <w:r>
        <w:rPr>
          <w:rFonts w:hint="eastAsia"/>
          <w:b/>
          <w:i/>
        </w:rPr>
        <w:t>CARD</w:t>
      </w:r>
      <w:r>
        <w:rPr>
          <w:b/>
          <w:i/>
        </w:rPr>
        <w:t>_BLOCKED</w:t>
      </w:r>
      <w:r>
        <w:t xml:space="preserve"> = 2; //card return 6A81 when Application Select</w:t>
      </w:r>
    </w:p>
    <w:p>
      <w:r>
        <w:t>*</w:t>
      </w:r>
      <w:r>
        <w:tab/>
      </w:r>
      <w:r>
        <w:tab/>
      </w:r>
      <w:r>
        <w:rPr>
          <w:b/>
          <w:i/>
        </w:rPr>
        <w:t>ERROR_APP_SELECT</w:t>
      </w:r>
      <w:r>
        <w:t xml:space="preserve"> = 3; //Error when Application Select</w:t>
      </w:r>
    </w:p>
    <w:p>
      <w:r>
        <w:t>*</w:t>
      </w:r>
      <w:r>
        <w:tab/>
      </w:r>
      <w:r>
        <w:tab/>
      </w:r>
      <w:r>
        <w:rPr>
          <w:b/>
          <w:i/>
        </w:rPr>
        <w:t>ERROR_INIT_APP</w:t>
      </w:r>
      <w:r>
        <w:t xml:space="preserve"> = 4; //Error when Initialize Application Data</w:t>
      </w:r>
    </w:p>
    <w:p>
      <w:r>
        <w:t>*</w:t>
      </w:r>
      <w:r>
        <w:tab/>
      </w:r>
      <w:r>
        <w:tab/>
      </w:r>
      <w:r>
        <w:rPr>
          <w:b/>
          <w:i/>
        </w:rPr>
        <w:t>ERROR_EXPIRED_CARD</w:t>
      </w:r>
      <w:r>
        <w:t xml:space="preserve"> =  5;</w:t>
      </w:r>
      <w:r>
        <w:rPr>
          <w:rFonts w:hint="eastAsia"/>
        </w:rPr>
        <w:t xml:space="preserve">  // Card Expired</w:t>
      </w:r>
    </w:p>
    <w:p>
      <w:r>
        <w:t>*</w:t>
      </w:r>
      <w:r>
        <w:tab/>
      </w:r>
      <w:r>
        <w:tab/>
      </w:r>
      <w:r>
        <w:rPr>
          <w:b/>
          <w:i/>
        </w:rPr>
        <w:t>ERROR_APP_DATA</w:t>
      </w:r>
      <w:r>
        <w:t xml:space="preserve"> = 6; //Error when Read Application Data</w:t>
      </w:r>
    </w:p>
    <w:p>
      <w:r>
        <w:rPr>
          <w:rFonts w:hint="eastAsia"/>
        </w:rPr>
        <w:t xml:space="preserve">*       </w:t>
      </w:r>
      <w:r>
        <w:rPr>
          <w:rFonts w:hint="eastAsia"/>
          <w:b/>
          <w:i/>
        </w:rPr>
        <w:t>ERROR_DATA_INVALID</w:t>
      </w:r>
      <w:r>
        <w:rPr>
          <w:rFonts w:hint="eastAsia"/>
        </w:rPr>
        <w:t xml:space="preserve"> = 7; // have invalid data </w:t>
      </w:r>
    </w:p>
    <w:p>
      <w:r>
        <w:rPr>
          <w:rFonts w:hint="eastAsia"/>
        </w:rPr>
        <w:t xml:space="preserve">*       </w:t>
      </w:r>
      <w:r>
        <w:rPr>
          <w:rFonts w:hint="eastAsia"/>
          <w:b/>
          <w:i/>
        </w:rPr>
        <w:t>ERROR_DATA_AUTH</w:t>
      </w:r>
      <w:r>
        <w:rPr>
          <w:rFonts w:hint="eastAsia"/>
        </w:rPr>
        <w:t xml:space="preserve"> = 8; // Fail in offline authentication</w:t>
      </w:r>
    </w:p>
    <w:p>
      <w:r>
        <w:t>*</w:t>
      </w:r>
      <w:r>
        <w:tab/>
      </w:r>
      <w:r>
        <w:tab/>
      </w:r>
      <w:r>
        <w:rPr>
          <w:b/>
          <w:i/>
        </w:rPr>
        <w:t>ERROR_GEN_AC</w:t>
      </w:r>
      <w:r>
        <w:t xml:space="preserve"> = 9; //Generate AC error when Transaction Process</w:t>
      </w:r>
    </w:p>
    <w:p>
      <w:r>
        <w:t>*</w:t>
      </w:r>
      <w:r>
        <w:tab/>
      </w:r>
      <w:r>
        <w:tab/>
      </w:r>
      <w:r>
        <w:rPr>
          <w:b/>
          <w:i/>
        </w:rPr>
        <w:t>ERROR_PROCESS_CMD</w:t>
      </w:r>
      <w:r>
        <w:t xml:space="preserve"> = 10; //Process Command ERROR</w:t>
      </w:r>
    </w:p>
    <w:p>
      <w:r>
        <w:t>*</w:t>
      </w:r>
      <w:r>
        <w:tab/>
      </w:r>
      <w:r>
        <w:tab/>
      </w:r>
      <w:r>
        <w:rPr>
          <w:b/>
          <w:i/>
        </w:rPr>
        <w:t>ERROR_SERVICE_NOT_ALLOWED</w:t>
      </w:r>
      <w:r>
        <w:t xml:space="preserve"> = 11; //Service not Allowed</w:t>
      </w:r>
    </w:p>
    <w:p>
      <w:r>
        <w:t>*</w:t>
      </w:r>
      <w:r>
        <w:tab/>
      </w:r>
      <w:r>
        <w:tab/>
      </w:r>
      <w:r>
        <w:rPr>
          <w:b/>
          <w:i/>
        </w:rPr>
        <w:t>ERROR_PINENTERY_TIMEOUT</w:t>
      </w:r>
      <w:r>
        <w:t xml:space="preserve"> = 12; //PIN Entry timeout</w:t>
      </w:r>
    </w:p>
    <w:p>
      <w:r>
        <w:t>*</w:t>
      </w:r>
      <w:r>
        <w:tab/>
      </w:r>
      <w:r>
        <w:tab/>
      </w:r>
      <w:r>
        <w:rPr>
          <w:b/>
          <w:i/>
        </w:rPr>
        <w:t>ERROR_OFFLINE_VERIFY</w:t>
      </w:r>
      <w:r>
        <w:t xml:space="preserve"> = 13; //Check Offline PIN Error when Cardholder Verify</w:t>
      </w:r>
    </w:p>
    <w:p>
      <w:r>
        <w:t>*</w:t>
      </w:r>
      <w:r>
        <w:tab/>
      </w:r>
      <w:r>
        <w:tab/>
      </w:r>
      <w:r>
        <w:rPr>
          <w:b/>
          <w:i/>
        </w:rPr>
        <w:t>ERROR_NEED_ADVICE</w:t>
      </w:r>
      <w:r>
        <w:t xml:space="preserve"> = 14; //Communication Error with Host, but the card need advice, halted the transaction</w:t>
      </w:r>
    </w:p>
    <w:p>
      <w:r>
        <w:t>*</w:t>
      </w:r>
      <w:r>
        <w:tab/>
      </w:r>
      <w:r>
        <w:tab/>
      </w:r>
      <w:r>
        <w:rPr>
          <w:b/>
          <w:i/>
        </w:rPr>
        <w:t>ERROR_USER_CANCELLED</w:t>
      </w:r>
      <w:r>
        <w:t xml:space="preserve"> = 15; </w:t>
      </w:r>
    </w:p>
    <w:p>
      <w:r>
        <w:rPr>
          <w:rFonts w:hint="eastAsia"/>
        </w:rPr>
        <w:t xml:space="preserve">*       </w:t>
      </w:r>
      <w:r>
        <w:rPr>
          <w:rFonts w:hint="eastAsia"/>
          <w:b/>
          <w:i/>
        </w:rPr>
        <w:t>ERROR_AMOUNT_OVER_LIMIT</w:t>
      </w:r>
      <w:r>
        <w:rPr>
          <w:rFonts w:hint="eastAsia"/>
        </w:rPr>
        <w:t xml:space="preserve"> = 16; // amount over limit</w:t>
      </w:r>
    </w:p>
    <w:p>
      <w:r>
        <w:rPr>
          <w:rFonts w:hint="eastAsia"/>
        </w:rPr>
        <w:t xml:space="preserve">*       </w:t>
      </w:r>
      <w:r>
        <w:rPr>
          <w:rFonts w:hint="eastAsia"/>
          <w:b/>
          <w:i/>
        </w:rPr>
        <w:t>ERROR_AMOUNT_ZERO</w:t>
      </w:r>
      <w:r>
        <w:rPr>
          <w:rFonts w:hint="eastAsia"/>
        </w:rPr>
        <w:t xml:space="preserve"> = 17; // amount can not be zero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ERROR_OTHER_CARD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18</w:t>
      </w:r>
      <w:r>
        <w:rPr>
          <w:rFonts w:hint="eastAsia"/>
          <w:color w:val="000000"/>
          <w:kern w:val="0"/>
          <w:szCs w:val="21"/>
        </w:rPr>
        <w:t>； // Please try other card</w:t>
      </w:r>
    </w:p>
    <w:p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</w:t>
      </w:r>
      <w:r>
        <w:rPr>
          <w:rFonts w:hint="eastAsia"/>
          <w:b/>
          <w:i/>
          <w:color w:val="000000"/>
          <w:kern w:val="0"/>
          <w:szCs w:val="21"/>
        </w:rPr>
        <w:t>MISSING</w:t>
      </w:r>
      <w:r>
        <w:rPr>
          <w:b/>
          <w:i/>
          <w:color w:val="000000"/>
          <w:kern w:val="0"/>
          <w:szCs w:val="21"/>
        </w:rPr>
        <w:t>_DATA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19</w:t>
      </w:r>
      <w:r>
        <w:rPr>
          <w:rFonts w:hint="eastAsia"/>
          <w:color w:val="000000"/>
          <w:kern w:val="0"/>
          <w:szCs w:val="21"/>
        </w:rPr>
        <w:t>； //</w:t>
      </w:r>
      <w:r>
        <w:rPr>
          <w:color w:val="000000"/>
          <w:kern w:val="0"/>
          <w:szCs w:val="21"/>
        </w:rPr>
        <w:t>missing mandatory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data</w:t>
      </w:r>
    </w:p>
    <w:p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ERROR_APP_BLOCKED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20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application is blocked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ERROR_POWER_ON_AGAIN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21</w:t>
      </w:r>
      <w:r>
        <w:rPr>
          <w:rFonts w:hint="eastAsia"/>
          <w:color w:val="000000"/>
          <w:kern w:val="0"/>
          <w:szCs w:val="21"/>
        </w:rPr>
        <w:t xml:space="preserve">； // Please </w:t>
      </w:r>
      <w:r>
        <w:rPr>
          <w:color w:val="000000"/>
          <w:kern w:val="0"/>
          <w:szCs w:val="21"/>
        </w:rPr>
        <w:t xml:space="preserve">power on </w:t>
      </w:r>
      <w:r>
        <w:rPr>
          <w:rFonts w:hint="eastAsia"/>
          <w:color w:val="000000"/>
          <w:kern w:val="0"/>
          <w:szCs w:val="21"/>
        </w:rPr>
        <w:t>card</w:t>
      </w:r>
      <w:r>
        <w:rPr>
          <w:color w:val="000000"/>
          <w:kern w:val="0"/>
          <w:szCs w:val="21"/>
        </w:rPr>
        <w:t xml:space="preserve"> again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ERROR_CONTACTLESS_INTERRUPT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22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 xml:space="preserve">contact card inserted when reading contactless card record 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ERROR_MSD_NOT_SUPPORTED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30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Magstripe Mode not suported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ERROR_AMOUNT_NOT_PRESENT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31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amount not present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ERROR_CCC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32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CCC Error for mastercard contactless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ERROR_EXCHANGE_RR_DATA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33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Exchange relay resistance data error for mastercard contactless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ERROR_GET_PDOL_DATA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34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>Get PDOL data error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ERROR_RESTART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35</w:t>
      </w:r>
      <w:r>
        <w:rPr>
          <w:rFonts w:hint="eastAsia"/>
          <w:color w:val="000000"/>
          <w:kern w:val="0"/>
          <w:szCs w:val="21"/>
        </w:rPr>
        <w:t xml:space="preserve">； // Please </w:t>
      </w:r>
      <w:r>
        <w:rPr>
          <w:color w:val="000000"/>
          <w:kern w:val="0"/>
          <w:szCs w:val="21"/>
        </w:rPr>
        <w:t>restart the transaction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ERROR_SEE_PHONE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36</w:t>
      </w:r>
      <w:r>
        <w:rPr>
          <w:rFonts w:hint="eastAsia"/>
          <w:color w:val="000000"/>
          <w:kern w:val="0"/>
          <w:szCs w:val="21"/>
        </w:rPr>
        <w:t xml:space="preserve">； // Please </w:t>
      </w:r>
      <w:r>
        <w:rPr>
          <w:color w:val="000000"/>
          <w:kern w:val="0"/>
          <w:szCs w:val="21"/>
        </w:rPr>
        <w:t>see phone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ERROR_NEXT_AID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37</w:t>
      </w:r>
      <w:r>
        <w:rPr>
          <w:rFonts w:hint="eastAsia"/>
          <w:color w:val="000000"/>
          <w:kern w:val="0"/>
          <w:szCs w:val="21"/>
        </w:rPr>
        <w:t xml:space="preserve">； // Please </w:t>
      </w:r>
      <w:r>
        <w:rPr>
          <w:color w:val="000000"/>
          <w:kern w:val="0"/>
          <w:szCs w:val="21"/>
        </w:rPr>
        <w:t>select next aid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rFonts w:hint="eastAsia"/>
          <w:szCs w:val="21"/>
        </w:rPr>
        <w:t xml:space="preserve">       </w:t>
      </w:r>
      <w:r>
        <w:rPr>
          <w:b/>
          <w:i/>
          <w:color w:val="000000"/>
          <w:kern w:val="0"/>
          <w:szCs w:val="21"/>
        </w:rPr>
        <w:t>ERROR_ANOTHER_INTERFACE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38</w:t>
      </w:r>
      <w:r>
        <w:rPr>
          <w:rFonts w:hint="eastAsia"/>
          <w:color w:val="000000"/>
          <w:kern w:val="0"/>
          <w:szCs w:val="21"/>
        </w:rPr>
        <w:t xml:space="preserve">； // Please </w:t>
      </w:r>
      <w:r>
        <w:rPr>
          <w:color w:val="000000"/>
          <w:kern w:val="0"/>
          <w:szCs w:val="21"/>
        </w:rPr>
        <w:t>try another interface</w:t>
      </w:r>
    </w:p>
    <w:p>
      <w:pPr>
        <w:rPr>
          <w:color w:val="000000"/>
          <w:kern w:val="0"/>
          <w:szCs w:val="21"/>
        </w:rPr>
      </w:pPr>
      <w:r>
        <w:rPr>
          <w:szCs w:val="21"/>
        </w:rPr>
        <w:t>*</w:t>
      </w:r>
      <w:r>
        <w:rPr>
          <w:b/>
          <w:i/>
          <w:color w:val="000000"/>
          <w:kern w:val="0"/>
          <w:szCs w:val="21"/>
        </w:rPr>
        <w:t xml:space="preserve">       ERROR_APP_UNSUPPORTED</w:t>
      </w:r>
      <w:r>
        <w:rPr>
          <w:rFonts w:hint="eastAsia"/>
          <w:color w:val="000000"/>
          <w:kern w:val="0"/>
          <w:szCs w:val="21"/>
        </w:rPr>
        <w:t xml:space="preserve"> =</w:t>
      </w:r>
      <w:r>
        <w:rPr>
          <w:color w:val="000000"/>
          <w:kern w:val="0"/>
          <w:szCs w:val="21"/>
        </w:rPr>
        <w:t xml:space="preserve"> 39</w:t>
      </w:r>
      <w:r>
        <w:rPr>
          <w:rFonts w:hint="eastAsia"/>
          <w:color w:val="000000"/>
          <w:kern w:val="0"/>
          <w:szCs w:val="21"/>
        </w:rPr>
        <w:t xml:space="preserve">； // </w:t>
      </w:r>
      <w:r>
        <w:rPr>
          <w:color w:val="000000"/>
          <w:kern w:val="0"/>
          <w:szCs w:val="21"/>
        </w:rPr>
        <w:t xml:space="preserve">The </w:t>
      </w:r>
      <w:r>
        <w:rPr>
          <w:rFonts w:hint="eastAsia"/>
          <w:color w:val="000000"/>
          <w:kern w:val="0"/>
          <w:szCs w:val="21"/>
        </w:rPr>
        <w:t>app</w:t>
      </w:r>
      <w:r>
        <w:rPr>
          <w:color w:val="000000"/>
          <w:kern w:val="0"/>
          <w:szCs w:val="21"/>
        </w:rPr>
        <w:t xml:space="preserve"> in card is unsupported</w:t>
      </w:r>
    </w:p>
    <w:p>
      <w:pPr>
        <w:rPr>
          <w:szCs w:val="21"/>
        </w:rPr>
      </w:pPr>
      <w:r>
        <w:rPr>
          <w:rFonts w:hint="eastAsia"/>
          <w:color w:val="000000"/>
          <w:kern w:val="0"/>
          <w:szCs w:val="21"/>
        </w:rPr>
        <w:t>*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>when status = STATUS_CONTINUE，desc means：</w:t>
      </w:r>
    </w:p>
    <w:p>
      <w:r>
        <w:t>*</w:t>
      </w:r>
      <w:r>
        <w:tab/>
      </w:r>
      <w:r>
        <w:tab/>
      </w:r>
      <w:r>
        <w:t>EMV_CANDIDATE_LIST = 1; //notify Application show Application Candidate List</w:t>
      </w:r>
    </w:p>
    <w:p>
      <w:r>
        <w:t>*</w:t>
      </w:r>
      <w:r>
        <w:tab/>
      </w:r>
      <w:r>
        <w:tab/>
      </w:r>
      <w:r>
        <w:t>EMV_APP_SELECTED = 2; //Application Select Completed</w:t>
      </w:r>
    </w:p>
    <w:p>
      <w:r>
        <w:t>*</w:t>
      </w:r>
      <w:r>
        <w:tab/>
      </w:r>
      <w:r>
        <w:tab/>
      </w:r>
      <w:r>
        <w:t>EMV_READ_APP_DATA = 3; //Read Application Data Completed</w:t>
      </w:r>
    </w:p>
    <w:p>
      <w:r>
        <w:t>*</w:t>
      </w:r>
      <w:r>
        <w:tab/>
      </w:r>
      <w:r>
        <w:tab/>
      </w:r>
      <w:r>
        <w:t>EMV_DATA_AUTH = 4; //Data Authentication Completed</w:t>
      </w:r>
    </w:p>
    <w:p>
      <w:r>
        <w:rPr>
          <w:rFonts w:hint="eastAsia"/>
        </w:rPr>
        <w:t>*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EMV_OFFLINE_PIN = 5; // notify Application </w:t>
      </w:r>
      <w:r>
        <w:t>prompt Caldholder enter</w:t>
      </w:r>
      <w:r>
        <w:rPr>
          <w:rFonts w:hint="eastAsia"/>
        </w:rPr>
        <w:t xml:space="preserve"> offline PIN, </w:t>
      </w:r>
    </w:p>
    <w:p>
      <w:r>
        <w:t>*</w:t>
      </w:r>
      <w:r>
        <w:tab/>
      </w:r>
      <w:r>
        <w:tab/>
      </w:r>
      <w:r>
        <w:t>EMV_ONLINE_ENC_PIN = 6; //notify Application prompt Caldholder enter Online PIN</w:t>
      </w:r>
    </w:p>
    <w:p>
      <w:r>
        <w:t>*</w:t>
      </w:r>
      <w:r>
        <w:tab/>
      </w:r>
      <w:r>
        <w:tab/>
      </w:r>
      <w:r>
        <w:t>EMV_PIN_BYPASS_CONFIRM = 7; //notify Application confirm to Accepted PIN Bypass or not</w:t>
      </w:r>
    </w:p>
    <w:p>
      <w:r>
        <w:t>*</w:t>
      </w:r>
      <w:r>
        <w:tab/>
      </w:r>
      <w:r>
        <w:tab/>
      </w:r>
      <w:r>
        <w:t>EMV_PROCESS_ONLINE = 8; //notify Application to Process Online</w:t>
      </w:r>
    </w:p>
    <w:p>
      <w:r>
        <w:t>*</w:t>
      </w:r>
      <w:r>
        <w:tab/>
      </w:r>
      <w:r>
        <w:tab/>
      </w:r>
      <w:r>
        <w:t>EMV_ID_CHECK =  9; //notify Application Check Cardholder's Identification</w:t>
      </w:r>
    </w:p>
    <w:p>
      <w:r>
        <w:t>*/</w:t>
      </w:r>
    </w:p>
    <w:p>
      <w:pPr>
        <w:pStyle w:val="12"/>
        <w:rPr>
          <w:kern w:val="0"/>
        </w:rPr>
      </w:pPr>
      <w:bookmarkStart w:id="14" w:name="_Toc23724"/>
      <w:r>
        <w:rPr>
          <w:rFonts w:hint="eastAsia"/>
          <w:kern w:val="0"/>
        </w:rPr>
        <w:t>3.2 Initialize EMV transaction data</w:t>
      </w:r>
      <w:bookmarkEnd w:id="14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emv_trans_initialize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15" w:name="_Toc10670"/>
      <w:r>
        <w:rPr>
          <w:rFonts w:hint="eastAsia"/>
          <w:kern w:val="0"/>
        </w:rPr>
        <w:t>3.3 EMV processing function</w:t>
      </w:r>
      <w:bookmarkEnd w:id="15"/>
    </w:p>
    <w:p>
      <w:pPr>
        <w:autoSpaceDE w:val="0"/>
        <w:autoSpaceDN w:val="0"/>
        <w:adjustRightInd w:val="0"/>
        <w:jc w:val="left"/>
        <w:rPr>
          <w:rFonts w:ascii="Courier New" w:hAnsi="Courier New" w:cs="Courier New"/>
          <w:b/>
          <w:bCs/>
          <w:kern w:val="0"/>
          <w:sz w:val="20"/>
          <w:szCs w:val="20"/>
        </w:rPr>
      </w:pPr>
      <w:r>
        <w:rPr>
          <w:rFonts w:hint="eastAsia" w:ascii="Courier New" w:hAnsi="Courier New" w:cs="Courier New"/>
          <w:b/>
          <w:bCs/>
          <w:kern w:val="0"/>
          <w:sz w:val="20"/>
          <w:szCs w:val="20"/>
        </w:rPr>
        <w:tab/>
      </w:r>
      <w:r>
        <w:rPr>
          <w:rFonts w:hint="eastAsia" w:ascii="Courier New" w:hAnsi="Courier New" w:cs="Courier New"/>
          <w:b/>
          <w:bCs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jc w:val="left"/>
        <w:rPr>
          <w:rFonts w:ascii="Courier New" w:hAnsi="Courier New" w:cs="Courier New"/>
          <w:b/>
          <w:bCs/>
          <w:kern w:val="0"/>
          <w:sz w:val="20"/>
          <w:szCs w:val="20"/>
        </w:rPr>
      </w:pPr>
      <w:r>
        <w:rPr>
          <w:rFonts w:hint="eastAsia" w:ascii="Courier New" w:hAnsi="Courier New" w:cs="Courier New"/>
          <w:b/>
          <w:bCs/>
          <w:kern w:val="0"/>
          <w:sz w:val="20"/>
          <w:szCs w:val="20"/>
        </w:rPr>
        <w:tab/>
      </w:r>
      <w:r>
        <w:rPr>
          <w:rFonts w:hint="eastAsia" w:ascii="Courier New" w:hAnsi="Courier New" w:cs="Courier New"/>
          <w:b/>
          <w:bCs/>
          <w:kern w:val="0"/>
          <w:sz w:val="20"/>
          <w:szCs w:val="20"/>
          <w:highlight w:val="lightGray"/>
        </w:rPr>
        <w:t xml:space="preserve">* return value： &gt;=0 SUCCESS, &lt;0 </w:t>
      </w:r>
      <w:r>
        <w:rPr>
          <w:rFonts w:hint="eastAsia" w:ascii="Courier New" w:hAnsi="Courier New" w:cs="Courier New"/>
          <w:b/>
          <w:bCs/>
          <w:kern w:val="0"/>
          <w:sz w:val="20"/>
          <w:szCs w:val="20"/>
        </w:rPr>
        <w:t>Fail</w:t>
      </w:r>
    </w:p>
    <w:p>
      <w:pPr>
        <w:autoSpaceDE w:val="0"/>
        <w:autoSpaceDN w:val="0"/>
        <w:adjustRightInd w:val="0"/>
        <w:jc w:val="left"/>
        <w:rPr>
          <w:rFonts w:ascii="Courier New" w:hAnsi="Courier New" w:cs="Courier New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urier New" w:hAnsi="Courier New" w:cs="Courier New"/>
          <w:b/>
          <w:bCs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emv_process_next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2"/>
      </w:pPr>
      <w:bookmarkStart w:id="16" w:name="_Toc27633"/>
      <w:r>
        <w:rPr>
          <w:rFonts w:hint="eastAsia"/>
          <w:kern w:val="0"/>
        </w:rPr>
        <w:t>4. Others functions</w:t>
      </w:r>
      <w:bookmarkEnd w:id="16"/>
    </w:p>
    <w:p>
      <w:pPr>
        <w:pStyle w:val="12"/>
        <w:rPr>
          <w:kern w:val="0"/>
        </w:rPr>
      </w:pPr>
      <w:bookmarkStart w:id="17" w:name="_Toc12094"/>
      <w:r>
        <w:rPr>
          <w:rFonts w:hint="eastAsia"/>
          <w:kern w:val="0"/>
        </w:rPr>
        <w:t>4.1 Get EMV Kernel version</w:t>
      </w:r>
      <w:bookmarkEnd w:id="17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buffer：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the value of emv kernel version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bufferLength：accepted max length of emv kernel version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value： the length of emv kernel verion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emv_get_version_string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*buffer,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bufferLength)</w:t>
      </w:r>
    </w:p>
    <w:p>
      <w:pPr>
        <w:pStyle w:val="12"/>
        <w:rPr>
          <w:kern w:val="0"/>
        </w:rPr>
      </w:pPr>
      <w:bookmarkStart w:id="18" w:name="_Toc30023"/>
      <w:r>
        <w:rPr>
          <w:rFonts w:hint="eastAsia"/>
          <w:kern w:val="0"/>
        </w:rPr>
        <w:t>4.2 Set transaction amount</w:t>
      </w:r>
      <w:bookmarkEnd w:id="18"/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/**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amount： '\0' as ending mark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return value： &gt;=0 Success; &lt; 0 Fail</w:t>
      </w:r>
    </w:p>
    <w:p>
      <w:pPr>
        <w:rPr>
          <w:kern w:val="0"/>
        </w:rPr>
      </w:pPr>
      <w:r>
        <w:rPr>
          <w:kern w:val="0"/>
        </w:rPr>
        <w:t xml:space="preserve">    </w:t>
      </w:r>
      <w:r>
        <w:rPr>
          <w:rFonts w:hint="eastAsia"/>
          <w:kern w:val="0"/>
          <w:highlight w:val="lightGray"/>
        </w:rPr>
        <w:t>*</w:t>
      </w:r>
      <w:r>
        <w:rPr>
          <w:kern w:val="0"/>
          <w:highlight w:val="lightGray"/>
        </w:rPr>
        <w:t xml:space="preserve">           </w:t>
      </w:r>
      <w:r>
        <w:rPr>
          <w:rFonts w:hint="eastAsia"/>
          <w:color w:val="FF0000"/>
          <w:kern w:val="0"/>
          <w:highlight w:val="lightGray"/>
        </w:rPr>
        <w:t>If</w:t>
      </w:r>
      <w:r>
        <w:rPr>
          <w:color w:val="FF0000"/>
          <w:kern w:val="0"/>
          <w:highlight w:val="lightGray"/>
        </w:rPr>
        <w:t xml:space="preserve"> </w:t>
      </w:r>
      <w:r>
        <w:rPr>
          <w:rFonts w:hint="eastAsia"/>
          <w:color w:val="FF0000"/>
          <w:kern w:val="0"/>
          <w:highlight w:val="lightGray"/>
        </w:rPr>
        <w:t>strlen</w:t>
      </w:r>
      <w:r>
        <w:rPr>
          <w:color w:val="FF0000"/>
          <w:kern w:val="0"/>
          <w:highlight w:val="lightGray"/>
        </w:rPr>
        <w:t>(amount) &gt; 12, return -1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*/</w:t>
      </w:r>
    </w:p>
    <w:p>
      <w:pPr>
        <w:rPr>
          <w:rFonts w:ascii="Consolas" w:hAnsi="Consolas" w:cs="Consolas"/>
          <w:color w:val="000000"/>
          <w:kern w:val="0"/>
        </w:rPr>
      </w:pPr>
      <w:r>
        <w:rPr>
          <w:rFonts w:hint="eastAsia"/>
          <w:kern w:val="0"/>
        </w:rPr>
        <w:tab/>
      </w:r>
      <w:r>
        <w:rPr>
          <w:rFonts w:ascii="Consolas" w:hAnsi="Consolas" w:cs="Consolas"/>
          <w:b/>
          <w:bCs/>
          <w:color w:val="7F0055"/>
          <w:kern w:val="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highlight w:val="lightGray"/>
        </w:rPr>
        <w:t>emv_set_</w:t>
      </w:r>
      <w:r>
        <w:rPr>
          <w:rFonts w:hint="eastAsia" w:ascii="Consolas" w:hAnsi="Consolas" w:cs="Consolas"/>
          <w:b/>
          <w:bCs/>
          <w:color w:val="000000"/>
          <w:kern w:val="0"/>
          <w:highlight w:val="lightGray"/>
        </w:rPr>
        <w:t>trans</w:t>
      </w:r>
      <w:r>
        <w:rPr>
          <w:rFonts w:ascii="Consolas" w:hAnsi="Consolas" w:cs="Consolas"/>
          <w:b/>
          <w:bCs/>
          <w:color w:val="000000"/>
          <w:kern w:val="0"/>
          <w:highlight w:val="lightGray"/>
        </w:rPr>
        <w:t>_amount</w:t>
      </w:r>
      <w:r>
        <w:rPr>
          <w:rFonts w:ascii="Consolas" w:hAnsi="Consolas" w:cs="Consolas"/>
          <w:color w:val="000000"/>
          <w:kern w:val="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highlight w:val="lightGray"/>
        </w:rPr>
        <w:t xml:space="preserve"> *amount)</w:t>
      </w:r>
    </w:p>
    <w:p>
      <w:pPr>
        <w:pStyle w:val="12"/>
        <w:rPr>
          <w:kern w:val="0"/>
        </w:rPr>
      </w:pPr>
      <w:bookmarkStart w:id="19" w:name="_Toc10448"/>
      <w:r>
        <w:rPr>
          <w:rFonts w:hint="eastAsia"/>
          <w:kern w:val="0"/>
        </w:rPr>
        <w:t>4.3 Set other amount</w:t>
      </w:r>
      <w:bookmarkEnd w:id="19"/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/**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amount： '\0' as ending mark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return value： &gt;=0 Success; &lt; 0 Fail</w:t>
      </w:r>
    </w:p>
    <w:p>
      <w:pPr>
        <w:ind w:firstLine="420" w:firstLineChars="200"/>
        <w:rPr>
          <w:kern w:val="0"/>
        </w:rPr>
      </w:pPr>
      <w:r>
        <w:rPr>
          <w:rFonts w:hint="eastAsia"/>
          <w:kern w:val="0"/>
          <w:highlight w:val="lightGray"/>
        </w:rPr>
        <w:t>*</w:t>
      </w:r>
      <w:r>
        <w:rPr>
          <w:kern w:val="0"/>
          <w:highlight w:val="lightGray"/>
        </w:rPr>
        <w:t xml:space="preserve">           </w:t>
      </w:r>
      <w:r>
        <w:rPr>
          <w:rFonts w:hint="eastAsia"/>
          <w:color w:val="FF0000"/>
          <w:kern w:val="0"/>
          <w:highlight w:val="lightGray"/>
        </w:rPr>
        <w:t>If</w:t>
      </w:r>
      <w:r>
        <w:rPr>
          <w:color w:val="FF0000"/>
          <w:kern w:val="0"/>
          <w:highlight w:val="lightGray"/>
        </w:rPr>
        <w:t xml:space="preserve"> </w:t>
      </w:r>
      <w:r>
        <w:rPr>
          <w:rFonts w:hint="eastAsia"/>
          <w:color w:val="FF0000"/>
          <w:kern w:val="0"/>
          <w:highlight w:val="lightGray"/>
        </w:rPr>
        <w:t>strlen</w:t>
      </w:r>
      <w:r>
        <w:rPr>
          <w:color w:val="FF0000"/>
          <w:kern w:val="0"/>
          <w:highlight w:val="lightGray"/>
        </w:rPr>
        <w:t>(amount) &gt; 12, return -1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*/</w:t>
      </w:r>
    </w:p>
    <w:p>
      <w:pPr>
        <w:rPr>
          <w:rFonts w:ascii="Consolas" w:hAnsi="Consolas" w:cs="Consolas"/>
          <w:color w:val="000000"/>
          <w:kern w:val="0"/>
        </w:rPr>
      </w:pPr>
      <w:r>
        <w:rPr>
          <w:rFonts w:hint="eastAsia"/>
          <w:kern w:val="0"/>
        </w:rPr>
        <w:tab/>
      </w:r>
      <w:r>
        <w:rPr>
          <w:rFonts w:ascii="Consolas" w:hAnsi="Consolas" w:cs="Consolas"/>
          <w:b/>
          <w:bCs/>
          <w:color w:val="7F0055"/>
          <w:kern w:val="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highlight w:val="lightGray"/>
        </w:rPr>
        <w:t>emv_set_</w:t>
      </w:r>
      <w:r>
        <w:rPr>
          <w:rFonts w:hint="eastAsia" w:ascii="Consolas" w:hAnsi="Consolas" w:cs="Consolas"/>
          <w:b/>
          <w:bCs/>
          <w:color w:val="000000"/>
          <w:kern w:val="0"/>
          <w:highlight w:val="lightGray"/>
        </w:rPr>
        <w:t>other</w:t>
      </w:r>
      <w:r>
        <w:rPr>
          <w:rFonts w:ascii="Consolas" w:hAnsi="Consolas" w:cs="Consolas"/>
          <w:b/>
          <w:bCs/>
          <w:color w:val="000000"/>
          <w:kern w:val="0"/>
          <w:highlight w:val="lightGray"/>
        </w:rPr>
        <w:t>_amount</w:t>
      </w:r>
      <w:r>
        <w:rPr>
          <w:rFonts w:ascii="Consolas" w:hAnsi="Consolas" w:cs="Consolas"/>
          <w:color w:val="000000"/>
          <w:kern w:val="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highlight w:val="lightGray"/>
        </w:rPr>
        <w:t xml:space="preserve"> *amount)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</w:p>
    <w:p>
      <w:pPr>
        <w:pStyle w:val="12"/>
        <w:rPr>
          <w:kern w:val="0"/>
        </w:rPr>
      </w:pPr>
      <w:bookmarkStart w:id="20" w:name="_Toc7415"/>
      <w:r>
        <w:rPr>
          <w:rFonts w:hint="eastAsia"/>
          <w:kern w:val="0"/>
        </w:rPr>
        <w:t>4.4 Set transaction type</w:t>
      </w:r>
      <w:bookmarkEnd w:id="20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color w:val="FF0000"/>
          <w:kern w:val="0"/>
          <w:sz w:val="20"/>
          <w:szCs w:val="20"/>
        </w:rPr>
      </w:pPr>
      <w:bookmarkStart w:id="21" w:name="OLE_LINK22"/>
      <w:bookmarkStart w:id="22" w:name="OLE_LINK21"/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emv_set_trans_type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transType)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</w:p>
    <w:bookmarkEnd w:id="21"/>
    <w:bookmarkEnd w:id="22"/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TRANS_GOODS_SERVICE     </w:t>
      </w:r>
      <w:r>
        <w:rPr>
          <w:rFonts w:hint="eastAsia"/>
          <w:kern w:val="0"/>
        </w:rPr>
        <w:tab/>
      </w:r>
      <w:r>
        <w:rPr>
          <w:kern w:val="0"/>
        </w:rPr>
        <w:t>0x0</w:t>
      </w:r>
      <w:r>
        <w:rPr>
          <w:rFonts w:hint="eastAsia"/>
          <w:kern w:val="0"/>
        </w:rPr>
        <w:t>0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TRANS_CASH              </w:t>
      </w:r>
      <w:r>
        <w:rPr>
          <w:rFonts w:hint="eastAsia"/>
          <w:kern w:val="0"/>
        </w:rPr>
        <w:tab/>
      </w:r>
      <w:r>
        <w:rPr>
          <w:kern w:val="0"/>
        </w:rPr>
        <w:t>0x01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TRANS_INQUIRY            </w:t>
      </w:r>
      <w:r>
        <w:rPr>
          <w:rFonts w:hint="eastAsia"/>
          <w:kern w:val="0"/>
        </w:rPr>
        <w:tab/>
      </w:r>
      <w:r>
        <w:rPr>
          <w:kern w:val="0"/>
        </w:rPr>
        <w:t>0x04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TRANS_TRANSFER           </w:t>
      </w:r>
      <w:r>
        <w:rPr>
          <w:rFonts w:hint="eastAsia"/>
          <w:kern w:val="0"/>
        </w:rPr>
        <w:tab/>
      </w:r>
      <w:r>
        <w:rPr>
          <w:kern w:val="0"/>
        </w:rPr>
        <w:t>0x05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TRANS_PAYMENT           </w:t>
      </w:r>
      <w:r>
        <w:rPr>
          <w:rFonts w:hint="eastAsia"/>
          <w:kern w:val="0"/>
        </w:rPr>
        <w:tab/>
      </w:r>
      <w:r>
        <w:rPr>
          <w:kern w:val="0"/>
        </w:rPr>
        <w:t>0x06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TRANS_ADMIN            </w:t>
      </w:r>
      <w:r>
        <w:rPr>
          <w:rFonts w:hint="eastAsia"/>
          <w:kern w:val="0"/>
        </w:rPr>
        <w:tab/>
      </w:r>
      <w:r>
        <w:rPr>
          <w:kern w:val="0"/>
        </w:rPr>
        <w:t>0x07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>#define TRANS_CASHBACK           0x0</w:t>
      </w:r>
      <w:r>
        <w:rPr>
          <w:rFonts w:hint="eastAsia"/>
          <w:kern w:val="0"/>
        </w:rPr>
        <w:t>9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</w:rPr>
        <w:t xml:space="preserve">#define TRANS_CARD_RECORD      </w:t>
      </w:r>
      <w:r>
        <w:rPr>
          <w:rFonts w:hint="eastAsia"/>
          <w:kern w:val="0"/>
        </w:rPr>
        <w:tab/>
      </w:r>
      <w:r>
        <w:rPr>
          <w:kern w:val="0"/>
        </w:rPr>
        <w:t>0x0A</w:t>
      </w:r>
    </w:p>
    <w:p>
      <w:pPr>
        <w:pStyle w:val="12"/>
        <w:rPr>
          <w:kern w:val="0"/>
        </w:rPr>
      </w:pPr>
      <w:bookmarkStart w:id="23" w:name="_Toc29992"/>
      <w:r>
        <w:rPr>
          <w:rFonts w:hint="eastAsia"/>
          <w:kern w:val="0"/>
        </w:rPr>
        <w:t>4.5 set emv kernel type</w:t>
      </w:r>
      <w:bookmarkEnd w:id="23"/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/**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 xml:space="preserve">* @param[in] kernelType： 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1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   </w:t>
      </w:r>
      <w:r>
        <w:rPr>
          <w:rFonts w:hint="eastAsia" w:ascii="Consolas" w:hAnsi="Consolas" w:cs="Consolas"/>
          <w:i/>
          <w:iCs/>
          <w:kern w:val="0"/>
          <w:sz w:val="20"/>
          <w:szCs w:val="20"/>
          <w:highlight w:val="lightGray"/>
        </w:rPr>
        <w:t>EMV Contact</w:t>
      </w:r>
      <w:r>
        <w:rPr>
          <w:rFonts w:ascii="Consolas" w:hAnsi="Consolas" w:cs="Consolas"/>
          <w:i/>
          <w:iCs/>
          <w:kern w:val="0"/>
          <w:sz w:val="20"/>
          <w:szCs w:val="20"/>
          <w:highlight w:val="lightGray"/>
        </w:rPr>
        <w:t xml:space="preserve"> K</w:t>
      </w:r>
      <w:r>
        <w:rPr>
          <w:rFonts w:hint="eastAsia" w:ascii="Consolas" w:hAnsi="Consolas" w:cs="Consolas"/>
          <w:i/>
          <w:iCs/>
          <w:kern w:val="0"/>
          <w:sz w:val="20"/>
          <w:szCs w:val="20"/>
          <w:highlight w:val="lightGray"/>
        </w:rPr>
        <w:t xml:space="preserve">ernel 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0"/>
          <w:szCs w:val="2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* </w:t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                      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2</w:t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    EMV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Contactless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Kernel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*                        3    </w:t>
      </w:r>
      <w:r>
        <w:rPr>
          <w:rFonts w:ascii="Consolas" w:hAnsi="Consolas" w:cs="Consolas"/>
          <w:i/>
          <w:iCs/>
          <w:kern w:val="0"/>
          <w:sz w:val="20"/>
          <w:szCs w:val="20"/>
          <w:highlight w:val="lightGray"/>
        </w:rPr>
        <w:t xml:space="preserve">UPCASH </w:t>
      </w:r>
      <w:r>
        <w:rPr>
          <w:rFonts w:hint="eastAsia" w:ascii="Consolas" w:hAnsi="Consolas" w:cs="Consolas"/>
          <w:i/>
          <w:iCs/>
          <w:kern w:val="0"/>
          <w:sz w:val="20"/>
          <w:szCs w:val="20"/>
          <w:highlight w:val="lightGray"/>
        </w:rPr>
        <w:t>Kernel for China</w:t>
      </w:r>
      <w:r>
        <w:rPr>
          <w:rFonts w:ascii="Consolas" w:hAnsi="Consolas" w:cs="Consolas"/>
          <w:i/>
          <w:iCs/>
          <w:kern w:val="0"/>
          <w:sz w:val="20"/>
          <w:szCs w:val="20"/>
        </w:rPr>
        <w:t xml:space="preserve"> </w:t>
      </w:r>
      <w:r>
        <w:rPr>
          <w:rFonts w:hint="eastAsia" w:ascii="Consolas" w:hAnsi="Consolas" w:cs="Consolas"/>
          <w:i/>
          <w:iCs/>
          <w:kern w:val="0"/>
          <w:sz w:val="20"/>
          <w:szCs w:val="20"/>
          <w:highlight w:val="lightGray"/>
        </w:rPr>
        <w:t>Union</w:t>
      </w:r>
      <w:r>
        <w:rPr>
          <w:rFonts w:ascii="Consolas" w:hAnsi="Consolas" w:cs="Consolas"/>
          <w:i/>
          <w:iCs/>
          <w:kern w:val="0"/>
          <w:sz w:val="20"/>
          <w:szCs w:val="20"/>
        </w:rPr>
        <w:t xml:space="preserve"> </w:t>
      </w:r>
      <w:r>
        <w:rPr>
          <w:rFonts w:hint="eastAsia" w:ascii="Consolas" w:hAnsi="Consolas" w:cs="Consolas"/>
          <w:i/>
          <w:iCs/>
          <w:kern w:val="0"/>
          <w:sz w:val="20"/>
          <w:szCs w:val="20"/>
          <w:highlight w:val="lightGray"/>
        </w:rPr>
        <w:t>Pay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*/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hint="eastAsia"/>
          <w:kern w:val="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emv_set_kernel_type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kernelType)</w:t>
      </w:r>
    </w:p>
    <w:p>
      <w:pPr>
        <w:pStyle w:val="12"/>
        <w:rPr>
          <w:kern w:val="0"/>
        </w:rPr>
      </w:pPr>
      <w:bookmarkStart w:id="24" w:name="_Toc27605"/>
      <w:r>
        <w:rPr>
          <w:rFonts w:hint="eastAsia"/>
          <w:kern w:val="0"/>
        </w:rPr>
        <w:t>4.6 Is needed advice the transaction</w:t>
      </w:r>
      <w:bookmarkEnd w:id="24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  <w:r>
        <w:rPr>
          <w:rFonts w:ascii="Consolas" w:hAnsi="Consolas" w:cs="Consolas"/>
          <w:b/>
          <w:bCs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</w:rPr>
        <w:tab/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</w:t>
      </w:r>
      <w:r>
        <w:rPr>
          <w:rFonts w:hint="eastAsia"/>
          <w:kern w:val="0"/>
          <w:highlight w:val="lightGray"/>
        </w:rPr>
        <w:t xml:space="preserve">return value：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1 need advice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             0 not need advice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emv_is_need_advice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25" w:name="_Toc29311"/>
      <w:r>
        <w:rPr>
          <w:rFonts w:hint="eastAsia"/>
          <w:kern w:val="0"/>
        </w:rPr>
        <w:t>4.7 Is needed sign the transaction</w:t>
      </w:r>
      <w:bookmarkEnd w:id="25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  <w:r>
        <w:rPr>
          <w:rFonts w:ascii="Consolas" w:hAnsi="Consolas" w:cs="Consolas"/>
          <w:b/>
          <w:bCs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</w:rPr>
        <w:tab/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</w:t>
      </w:r>
      <w:r>
        <w:rPr>
          <w:rFonts w:hint="eastAsia"/>
          <w:kern w:val="0"/>
          <w:highlight w:val="lightGray"/>
        </w:rPr>
        <w:t xml:space="preserve">return value：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1 need sign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             0 not need sign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emv_is_need_signature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26" w:name="_Toc9499"/>
      <w:r>
        <w:rPr>
          <w:rFonts w:hint="eastAsia"/>
          <w:kern w:val="0"/>
        </w:rPr>
        <w:t xml:space="preserve">4.8 Set the </w:t>
      </w:r>
      <w:r>
        <w:rPr>
          <w:kern w:val="0"/>
        </w:rPr>
        <w:t>transaction</w:t>
      </w:r>
      <w:r>
        <w:rPr>
          <w:rFonts w:hint="eastAsia"/>
          <w:kern w:val="0"/>
        </w:rPr>
        <w:t xml:space="preserve"> force online</w:t>
      </w:r>
      <w:bookmarkEnd w:id="26"/>
    </w:p>
    <w:p>
      <w:pPr>
        <w:autoSpaceDE w:val="0"/>
        <w:autoSpaceDN w:val="0"/>
        <w:adjustRightInd w:val="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ascii="Courier" w:hAnsi="Courier" w:cs="Courier"/>
          <w:kern w:val="0"/>
          <w:sz w:val="20"/>
          <w:szCs w:val="20"/>
        </w:rPr>
        <w:t xml:space="preserve">/** </w:t>
      </w:r>
      <w:r>
        <w:rPr>
          <w:rFonts w:ascii="Courier" w:hAnsi="Courier" w:cs="Courier"/>
          <w:kern w:val="0"/>
          <w:sz w:val="20"/>
          <w:szCs w:val="20"/>
        </w:rPr>
        <w:tab/>
      </w:r>
    </w:p>
    <w:p>
      <w:pPr>
        <w:autoSpaceDE w:val="0"/>
        <w:autoSpaceDN w:val="0"/>
        <w:adjustRightInd w:val="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hint="eastAsia" w:ascii="Courier" w:hAnsi="Courier" w:cs="Courier"/>
          <w:kern w:val="0"/>
          <w:sz w:val="20"/>
          <w:szCs w:val="20"/>
        </w:rPr>
        <w:t xml:space="preserve">* </w:t>
      </w:r>
      <w:r>
        <w:rPr>
          <w:rFonts w:hint="eastAsia"/>
          <w:kern w:val="0"/>
          <w:highlight w:val="lightGray"/>
        </w:rPr>
        <w:t>@param[in] flag：</w:t>
      </w:r>
      <w:r>
        <w:rPr>
          <w:rFonts w:hint="eastAsia" w:ascii="Courier" w:hAnsi="Courier" w:cs="Courier"/>
          <w:kern w:val="0"/>
          <w:sz w:val="20"/>
          <w:szCs w:val="20"/>
        </w:rPr>
        <w:t xml:space="preserve"> flag=1 Yes， flag = 0 No</w:t>
      </w:r>
    </w:p>
    <w:p>
      <w:pPr>
        <w:autoSpaceDE w:val="0"/>
        <w:autoSpaceDN w:val="0"/>
        <w:adjustRightInd w:val="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ascii="Courier" w:hAnsi="Courier" w:cs="Courier"/>
          <w:kern w:val="0"/>
          <w:sz w:val="20"/>
          <w:szCs w:val="20"/>
        </w:rPr>
        <w:t>*/</w:t>
      </w:r>
    </w:p>
    <w:p>
      <w:pPr>
        <w:autoSpaceDE w:val="0"/>
        <w:autoSpaceDN w:val="0"/>
        <w:adjustRightInd w:val="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emv_set_force_online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flag)</w:t>
      </w:r>
    </w:p>
    <w:p>
      <w:pPr>
        <w:pStyle w:val="12"/>
        <w:rPr>
          <w:kern w:val="0"/>
          <w:shd w:val="pct10" w:color="auto" w:fill="FFFFFF"/>
        </w:rPr>
      </w:pPr>
      <w:bookmarkStart w:id="27" w:name="_Toc25960"/>
      <w:r>
        <w:rPr>
          <w:rFonts w:hint="eastAsia"/>
          <w:kern w:val="0"/>
          <w:shd w:val="pct10" w:color="auto" w:fill="FFFFFF"/>
        </w:rPr>
        <w:t>4.9 Read transaction record from the card</w:t>
      </w:r>
      <w:bookmarkEnd w:id="27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data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transaction record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@param[in] dataLength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accepted max length for the transaction record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&lt; 0 : Fail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&gt;= 0: record count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 New" w:hAnsi="Courier New" w:cs="Courier New"/>
          <w:b/>
          <w:bCs/>
          <w:kern w:val="0"/>
          <w:sz w:val="20"/>
          <w:szCs w:val="20"/>
          <w:shd w:val="pct10" w:color="auto" w:fill="FFFFFF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emv_get_card_record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dataLength)</w:t>
      </w:r>
    </w:p>
    <w:p>
      <w:pPr>
        <w:pStyle w:val="12"/>
        <w:rPr>
          <w:kern w:val="0"/>
          <w:shd w:val="pct10" w:color="auto" w:fill="FFFFFF"/>
        </w:rPr>
      </w:pPr>
      <w:bookmarkStart w:id="28" w:name="_Toc22606"/>
      <w:r>
        <w:rPr>
          <w:rFonts w:hint="eastAsia"/>
          <w:kern w:val="0"/>
          <w:shd w:val="pct10" w:color="auto" w:fill="FFFFFF"/>
        </w:rPr>
        <w:t xml:space="preserve">4.10 Get </w:t>
      </w:r>
      <w:r>
        <w:rPr>
          <w:kern w:val="0"/>
          <w:shd w:val="pct10" w:color="auto" w:fill="FFFFFF"/>
        </w:rPr>
        <w:t xml:space="preserve">candidate </w:t>
      </w:r>
      <w:r>
        <w:rPr>
          <w:rFonts w:hint="eastAsia"/>
          <w:kern w:val="0"/>
          <w:shd w:val="pct10" w:color="auto" w:fill="FFFFFF"/>
        </w:rPr>
        <w:t>application list</w:t>
      </w:r>
      <w:bookmarkEnd w:id="28"/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bookmarkStart w:id="29" w:name="OLE_LINK44"/>
      <w:bookmarkStart w:id="30" w:name="OLE_LINK43"/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@param[out] data : application list as "LV" format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@param[in] dataLength :  accepted max length for application list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: &gt;= 0: application count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emv_get_candidate_list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dataLength)</w:t>
      </w:r>
    </w:p>
    <w:p>
      <w:pPr>
        <w:pStyle w:val="12"/>
        <w:rPr>
          <w:kern w:val="0"/>
          <w:shd w:val="pct10" w:color="auto" w:fill="FFFFFF"/>
        </w:rPr>
      </w:pPr>
      <w:bookmarkStart w:id="31" w:name="_Toc28585"/>
      <w:r>
        <w:rPr>
          <w:rFonts w:hint="eastAsia"/>
          <w:kern w:val="0"/>
          <w:shd w:val="pct10" w:color="auto" w:fill="FFFFFF"/>
        </w:rPr>
        <w:t>4.1</w:t>
      </w:r>
      <w:r>
        <w:rPr>
          <w:kern w:val="0"/>
          <w:shd w:val="pct10" w:color="auto" w:fill="FFFFFF"/>
        </w:rPr>
        <w:t>1</w:t>
      </w:r>
      <w:r>
        <w:rPr>
          <w:rFonts w:hint="eastAsia"/>
          <w:kern w:val="0"/>
          <w:shd w:val="pct10" w:color="auto" w:fill="FFFFFF"/>
        </w:rPr>
        <w:t xml:space="preserve"> Get </w:t>
      </w:r>
      <w:r>
        <w:rPr>
          <w:kern w:val="0"/>
          <w:shd w:val="pct10" w:color="auto" w:fill="FFFFFF"/>
        </w:rPr>
        <w:t xml:space="preserve">candidate </w:t>
      </w:r>
      <w:r>
        <w:rPr>
          <w:rFonts w:hint="eastAsia"/>
          <w:kern w:val="0"/>
          <w:shd w:val="pct10" w:color="auto" w:fill="FFFFFF"/>
        </w:rPr>
        <w:t>application list</w:t>
      </w:r>
      <w:r>
        <w:rPr>
          <w:kern w:val="0"/>
          <w:shd w:val="pct10" w:color="auto" w:fill="FFFFFF"/>
        </w:rPr>
        <w:t xml:space="preserve"> with TLV Format</w:t>
      </w:r>
      <w:bookmarkEnd w:id="31"/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* @param[out] data : application list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with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"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T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LV" format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*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                    Tag 4F: AID, It is the start of candidate record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*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                    Tag 9F1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1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: Issuer Code Table Index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                     Tag 50: Application Label</w:t>
      </w:r>
    </w:p>
    <w:p>
      <w:pPr>
        <w:autoSpaceDE w:val="0"/>
        <w:autoSpaceDN w:val="0"/>
        <w:adjustRightInd w:val="0"/>
        <w:ind w:firstLine="402" w:firstLineChars="20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*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                    Tag 9F12: Application Preferred Name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@param[in] dataLength :  accepted max length for application list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: &gt;= 0: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the length of data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color w:val="000000"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/>
          <w:kern w:val="0"/>
          <w:sz w:val="19"/>
          <w:szCs w:val="19"/>
        </w:rPr>
      </w:pP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hint="eastAsia"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emv_get_candidate_list_tlv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dataLength)</w:t>
      </w:r>
    </w:p>
    <w:bookmarkEnd w:id="29"/>
    <w:bookmarkEnd w:id="30"/>
    <w:p>
      <w:pPr>
        <w:pStyle w:val="12"/>
        <w:rPr>
          <w:kern w:val="0"/>
        </w:rPr>
      </w:pPr>
      <w:bookmarkStart w:id="32" w:name="_Toc30499"/>
      <w:r>
        <w:rPr>
          <w:rFonts w:hint="eastAsia"/>
          <w:kern w:val="0"/>
        </w:rPr>
        <w:t>4.1</w:t>
      </w:r>
      <w:r>
        <w:rPr>
          <w:kern w:val="0"/>
        </w:rPr>
        <w:t>2</w:t>
      </w:r>
      <w:r>
        <w:rPr>
          <w:rFonts w:hint="eastAsia"/>
          <w:kern w:val="0"/>
        </w:rPr>
        <w:t xml:space="preserve"> Set the selected index for application selection</w:t>
      </w:r>
      <w:bookmarkEnd w:id="32"/>
    </w:p>
    <w:p>
      <w:pPr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@param[in] index :  </w:t>
      </w:r>
      <w:r>
        <w:rPr>
          <w:rFonts w:hint="eastAsia" w:ascii="Courier New" w:hAnsi="Courier New" w:cs="Courier New"/>
          <w:b/>
          <w:bCs/>
          <w:kern w:val="0"/>
          <w:sz w:val="20"/>
          <w:szCs w:val="20"/>
          <w:highlight w:val="lightGray"/>
          <w:shd w:val="pct10" w:color="auto" w:fill="FFFFFF"/>
        </w:rPr>
        <w:t>the selected index (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started by 0)</w:t>
      </w:r>
    </w:p>
    <w:p>
      <w:pPr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rPr>
          <w:kern w:val="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emv_set_candidate_list_result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index)</w:t>
      </w:r>
    </w:p>
    <w:p>
      <w:pPr>
        <w:pStyle w:val="12"/>
        <w:rPr>
          <w:kern w:val="0"/>
          <w:shd w:val="pct10" w:color="auto" w:fill="FFFFFF"/>
        </w:rPr>
      </w:pPr>
      <w:bookmarkStart w:id="33" w:name="_Toc24318"/>
      <w:r>
        <w:rPr>
          <w:rFonts w:hint="eastAsia"/>
          <w:kern w:val="0"/>
          <w:shd w:val="pct10" w:color="auto" w:fill="FFFFFF"/>
        </w:rPr>
        <w:t>4.1</w:t>
      </w:r>
      <w:r>
        <w:rPr>
          <w:kern w:val="0"/>
          <w:shd w:val="pct10" w:color="auto" w:fill="FFFFFF"/>
        </w:rPr>
        <w:t>3</w:t>
      </w:r>
      <w:r>
        <w:rPr>
          <w:rFonts w:hint="eastAsia"/>
          <w:kern w:val="0"/>
          <w:shd w:val="pct10" w:color="auto" w:fill="FFFFFF"/>
        </w:rPr>
        <w:t xml:space="preserve"> Set the result of cardholder ID check</w:t>
      </w:r>
      <w:bookmarkEnd w:id="33"/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/* ID Type（9F62）、ID Number(9F61)</w:t>
      </w:r>
    </w:p>
    <w:p>
      <w:pPr>
        <w:ind w:firstLine="420"/>
        <w:rPr>
          <w:rFonts w:ascii="Consolas" w:hAnsi="Consolas" w:cs="Consolas"/>
          <w:b/>
          <w:bCs/>
          <w:kern w:val="0"/>
          <w:sz w:val="20"/>
          <w:szCs w:val="20"/>
        </w:rPr>
      </w:pPr>
      <w:bookmarkStart w:id="34" w:name="OLE_LINK47"/>
      <w:bookmarkStart w:id="35" w:name="OLE_LINK48"/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result :  0: check Fail，1:check success</w:t>
      </w:r>
    </w:p>
    <w:p>
      <w:pPr>
        <w:ind w:firstLine="420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ind w:firstLine="420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ind w:firstLine="420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ind w:firstLine="420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emv_set_id_check_result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result)</w:t>
      </w:r>
    </w:p>
    <w:bookmarkEnd w:id="34"/>
    <w:bookmarkEnd w:id="35"/>
    <w:p>
      <w:pPr>
        <w:pStyle w:val="12"/>
        <w:rPr>
          <w:kern w:val="0"/>
        </w:rPr>
      </w:pPr>
      <w:bookmarkStart w:id="36" w:name="_Toc14274"/>
      <w:r>
        <w:rPr>
          <w:rFonts w:hint="eastAsia"/>
          <w:kern w:val="0"/>
        </w:rPr>
        <w:t>4.1</w:t>
      </w:r>
      <w:r>
        <w:rPr>
          <w:kern w:val="0"/>
        </w:rPr>
        <w:t>4</w:t>
      </w:r>
      <w:r>
        <w:rPr>
          <w:rFonts w:hint="eastAsia"/>
          <w:kern w:val="0"/>
        </w:rPr>
        <w:t xml:space="preserve"> Set the result of Online PIN</w:t>
      </w:r>
      <w:bookmarkEnd w:id="36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result : 0: Online PIN not input，1:Online PIN inputted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&lt; 0 : Fail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: &gt;= 0: Success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 New" w:hAnsi="Courier New" w:cs="Courier New"/>
          <w:b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emv_set_online_pin_entered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result)</w:t>
      </w:r>
    </w:p>
    <w:p>
      <w:pPr>
        <w:pStyle w:val="12"/>
        <w:rPr>
          <w:kern w:val="0"/>
        </w:rPr>
      </w:pPr>
      <w:bookmarkStart w:id="37" w:name="_Toc6888"/>
      <w:r>
        <w:rPr>
          <w:rFonts w:hint="eastAsia"/>
          <w:kern w:val="0"/>
        </w:rPr>
        <w:t>4.1</w:t>
      </w:r>
      <w:r>
        <w:rPr>
          <w:kern w:val="0"/>
        </w:rPr>
        <w:t>5</w:t>
      </w:r>
      <w:r>
        <w:rPr>
          <w:rFonts w:hint="eastAsia"/>
          <w:kern w:val="0"/>
        </w:rPr>
        <w:t xml:space="preserve"> Set acceptance for Bypass PIN</w:t>
      </w:r>
      <w:bookmarkEnd w:id="37"/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result :  0: refused bypass pin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 xml:space="preserve">                            </w:t>
      </w:r>
      <w:r>
        <w:rPr>
          <w:rFonts w:hint="eastAsia" w:ascii="Consolas" w:hAnsi="Consolas" w:cs="Consolas"/>
          <w:b/>
          <w:bCs/>
          <w:kern w:val="0"/>
          <w:sz w:val="20"/>
          <w:szCs w:val="20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1: accepted bypass pin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emv_set_pin_bypass_confirmed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result)</w:t>
      </w:r>
    </w:p>
    <w:p>
      <w:pPr>
        <w:pStyle w:val="12"/>
        <w:rPr>
          <w:kern w:val="0"/>
        </w:rPr>
      </w:pPr>
      <w:bookmarkStart w:id="38" w:name="_Toc3539"/>
      <w:r>
        <w:rPr>
          <w:rFonts w:hint="eastAsia"/>
          <w:kern w:val="0"/>
        </w:rPr>
        <w:t>4.1</w:t>
      </w:r>
      <w:r>
        <w:rPr>
          <w:kern w:val="0"/>
        </w:rPr>
        <w:t>6</w:t>
      </w:r>
      <w:r>
        <w:rPr>
          <w:rFonts w:hint="eastAsia"/>
          <w:kern w:val="0"/>
        </w:rPr>
        <w:t xml:space="preserve"> Set the result</w:t>
      </w:r>
      <w:r>
        <w:rPr>
          <w:kern w:val="0"/>
        </w:rPr>
        <w:t xml:space="preserve"> </w:t>
      </w:r>
      <w:r>
        <w:rPr>
          <w:rFonts w:hint="eastAsia"/>
          <w:kern w:val="0"/>
        </w:rPr>
        <w:t>of online authentication</w:t>
      </w:r>
      <w:bookmarkEnd w:id="38"/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kern w:val="0"/>
          <w:highlight w:val="lightGray"/>
        </w:rPr>
        <w:t>/**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result :  -1:communication failed；0: host refused；1: host accepted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respCode : 2 bytes response code from the host</w:t>
      </w:r>
      <w:r>
        <w:rPr>
          <w:rFonts w:hint="eastAsia"/>
          <w:kern w:val="0"/>
        </w:rPr>
        <w:t xml:space="preserve"> 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issuerRespData : the emv data from the host</w:t>
      </w:r>
    </w:p>
    <w:p>
      <w:pPr>
        <w:rPr>
          <w:kern w:val="0"/>
        </w:rPr>
      </w:pPr>
      <w:r>
        <w:rPr>
          <w:rFonts w:hint="eastAsia"/>
          <w:kern w:val="0"/>
        </w:rPr>
        <w:tab/>
      </w:r>
      <w:r>
        <w:rPr>
          <w:rFonts w:hint="eastAsia"/>
          <w:kern w:val="0"/>
          <w:highlight w:val="lightGray"/>
        </w:rPr>
        <w:t>* @param[in] issuerRespDataLength : the length of the emv data from the host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autoSpaceDE w:val="0"/>
        <w:autoSpaceDN w:val="0"/>
        <w:adjustRightInd w:val="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color w:val="7F0055"/>
          <w:kern w:val="0"/>
          <w:sz w:val="20"/>
          <w:szCs w:val="20"/>
        </w:rPr>
        <w:tab/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  <w:r>
        <w:rPr>
          <w:rFonts w:hint="eastAsia"/>
          <w:kern w:val="0"/>
        </w:rPr>
        <w:tab/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emv_set_online_result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result,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                            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*respCode,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                            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*issuerRespData,</w:t>
      </w:r>
    </w:p>
    <w:p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hint="eastAsia"/>
          <w:kern w:val="0"/>
        </w:rPr>
        <w:tab/>
      </w:r>
      <w:r>
        <w:rPr>
          <w:rFonts w:hint="eastAsia" w:ascii="Consolas" w:hAnsi="Consolas" w:cs="Consolas"/>
          <w:color w:val="000000"/>
          <w:kern w:val="0"/>
          <w:sz w:val="20"/>
          <w:szCs w:val="20"/>
          <w:highlight w:val="lightGray"/>
        </w:rPr>
        <w:t xml:space="preserve">                            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issuerRespDataLength)</w:t>
      </w:r>
    </w:p>
    <w:p>
      <w:pPr>
        <w:pStyle w:val="12"/>
        <w:rPr>
          <w:kern w:val="0"/>
        </w:rPr>
      </w:pPr>
      <w:bookmarkStart w:id="39" w:name="_Toc29166"/>
      <w:r>
        <w:rPr>
          <w:rFonts w:hint="eastAsia"/>
          <w:kern w:val="0"/>
        </w:rPr>
        <w:t>4.1</w:t>
      </w:r>
      <w:r>
        <w:rPr>
          <w:kern w:val="0"/>
        </w:rPr>
        <w:t>7</w:t>
      </w:r>
      <w:r>
        <w:rPr>
          <w:rFonts w:hint="eastAsia"/>
          <w:kern w:val="0"/>
        </w:rPr>
        <w:t xml:space="preserve"> Get Kernel </w:t>
      </w:r>
      <w:r>
        <w:rPr>
          <w:kern w:val="0"/>
        </w:rPr>
        <w:t>checksum</w:t>
      </w:r>
      <w:bookmarkEnd w:id="39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buffer：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the value of emv kernel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checksum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bufferLength：accepted max length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value： the length of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kernel checksum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emv_get_kernel_checksum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*buffer,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bufferLength)</w:t>
      </w:r>
    </w:p>
    <w:p>
      <w:pPr>
        <w:pStyle w:val="12"/>
        <w:rPr>
          <w:kern w:val="0"/>
        </w:rPr>
      </w:pPr>
      <w:bookmarkStart w:id="40" w:name="_Toc6454"/>
      <w:r>
        <w:rPr>
          <w:rFonts w:hint="eastAsia"/>
          <w:kern w:val="0"/>
        </w:rPr>
        <w:t>4.1</w:t>
      </w:r>
      <w:r>
        <w:rPr>
          <w:kern w:val="0"/>
        </w:rPr>
        <w:t>8</w:t>
      </w:r>
      <w:r>
        <w:rPr>
          <w:rFonts w:hint="eastAsia"/>
          <w:kern w:val="0"/>
        </w:rPr>
        <w:t xml:space="preserve"> Get </w:t>
      </w:r>
      <w:r>
        <w:rPr>
          <w:kern w:val="0"/>
        </w:rPr>
        <w:t>Configuration</w:t>
      </w:r>
      <w:r>
        <w:rPr>
          <w:rFonts w:hint="eastAsia"/>
          <w:kern w:val="0"/>
        </w:rPr>
        <w:t xml:space="preserve"> </w:t>
      </w:r>
      <w:r>
        <w:rPr>
          <w:kern w:val="0"/>
        </w:rPr>
        <w:t>checksum</w:t>
      </w:r>
      <w:bookmarkEnd w:id="40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buffer：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the value of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configuration checksum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bufferLength：accepted max length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return value： the length of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configuration checksum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emv_get_config_checksum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*buffer,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bufferLength)</w:t>
      </w:r>
    </w:p>
    <w:p>
      <w:pPr>
        <w:pStyle w:val="12"/>
        <w:rPr>
          <w:kern w:val="0"/>
        </w:rPr>
      </w:pPr>
      <w:bookmarkStart w:id="41" w:name="_Toc18947"/>
      <w:r>
        <w:rPr>
          <w:rFonts w:hint="eastAsia"/>
          <w:kern w:val="0"/>
        </w:rPr>
        <w:t>4.1</w:t>
      </w:r>
      <w:r>
        <w:rPr>
          <w:kern w:val="0"/>
        </w:rPr>
        <w:t>9</w:t>
      </w:r>
      <w:r>
        <w:rPr>
          <w:rFonts w:hint="eastAsia"/>
          <w:kern w:val="0"/>
        </w:rPr>
        <w:t xml:space="preserve"> </w:t>
      </w:r>
      <w:r>
        <w:rPr>
          <w:kern w:val="0"/>
        </w:rPr>
        <w:t>Set the transaction Force AAC for first generate AC</w:t>
      </w:r>
      <w:bookmarkEnd w:id="41"/>
    </w:p>
    <w:p>
      <w:pPr>
        <w:autoSpaceDE w:val="0"/>
        <w:autoSpaceDN w:val="0"/>
        <w:adjustRightInd w:val="0"/>
        <w:ind w:firstLine="400" w:firstLineChars="20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/**</w:t>
      </w:r>
    </w:p>
    <w:p>
      <w:pPr>
        <w:autoSpaceDE w:val="0"/>
        <w:autoSpaceDN w:val="0"/>
        <w:adjustRightInd w:val="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hint="eastAsia" w:ascii="Courier" w:hAnsi="Courier" w:cs="Courier"/>
          <w:kern w:val="0"/>
          <w:sz w:val="20"/>
          <w:szCs w:val="20"/>
        </w:rPr>
        <w:t xml:space="preserve">* </w:t>
      </w:r>
      <w:r>
        <w:rPr>
          <w:rFonts w:hint="eastAsia"/>
          <w:kern w:val="0"/>
          <w:highlight w:val="lightGray"/>
        </w:rPr>
        <w:t>@param[in] flag：</w:t>
      </w:r>
      <w:r>
        <w:rPr>
          <w:rFonts w:hint="eastAsia" w:ascii="Courier" w:hAnsi="Courier" w:cs="Courier"/>
          <w:kern w:val="0"/>
          <w:sz w:val="20"/>
          <w:szCs w:val="20"/>
        </w:rPr>
        <w:t xml:space="preserve"> flag=1 Yes， flag = 0 No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urier" w:hAnsi="Courier" w:cs="Courier"/>
          <w:kern w:val="0"/>
          <w:sz w:val="20"/>
          <w:szCs w:val="20"/>
        </w:rPr>
        <w:tab/>
      </w:r>
      <w:r>
        <w:rPr>
          <w:rFonts w:ascii="Courier" w:hAnsi="Courier" w:cs="Courier"/>
          <w:kern w:val="0"/>
          <w:sz w:val="20"/>
          <w:szCs w:val="20"/>
        </w:rPr>
        <w:t>*</w:t>
      </w:r>
      <w:r>
        <w:rPr>
          <w:rFonts w:ascii="Consolas" w:hAnsi="Consolas" w:cs="Consolas"/>
          <w:bCs/>
          <w:kern w:val="0"/>
          <w:sz w:val="20"/>
          <w:szCs w:val="20"/>
          <w:highlight w:val="lightGray"/>
        </w:rPr>
        <w:t>/</w:t>
      </w:r>
    </w:p>
    <w:p>
      <w:pPr>
        <w:autoSpaceDE w:val="0"/>
        <w:autoSpaceDN w:val="0"/>
        <w:adjustRightInd w:val="0"/>
        <w:ind w:left="360"/>
        <w:jc w:val="left"/>
        <w:rPr>
          <w:bCs/>
          <w:kern w:val="0"/>
          <w:shd w:val="pct10" w:color="auto" w:fill="FFFFFF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emv_set_force_aac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flag)</w:t>
      </w:r>
    </w:p>
    <w:p>
      <w:pPr>
        <w:pStyle w:val="12"/>
        <w:rPr>
          <w:kern w:val="0"/>
        </w:rPr>
      </w:pPr>
      <w:bookmarkStart w:id="42" w:name="_Toc8032"/>
      <w:r>
        <w:rPr>
          <w:rFonts w:hint="eastAsia"/>
          <w:kern w:val="0"/>
        </w:rPr>
        <w:t>4.20 Get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Pseudo</w:t>
      </w:r>
      <w:r>
        <w:rPr>
          <w:kern w:val="0"/>
        </w:rPr>
        <w:t xml:space="preserve"> Track1 Data for Amex &amp; Discover Contactless in MSD Mode</w:t>
      </w:r>
      <w:bookmarkEnd w:id="42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data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the value of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track1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@param[in]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data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Length：accepted max length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return value： the length of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track1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bCs/>
          <w:kern w:val="0"/>
          <w:shd w:val="pct10" w:color="auto" w:fill="FFFFFF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emv_generate_pseudo_track1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byte[] 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data, int dataLength)</w:t>
      </w:r>
    </w:p>
    <w:p>
      <w:pPr>
        <w:pStyle w:val="12"/>
        <w:rPr>
          <w:kern w:val="0"/>
        </w:rPr>
      </w:pPr>
      <w:bookmarkStart w:id="43" w:name="_Toc5350"/>
      <w:r>
        <w:rPr>
          <w:rFonts w:hint="eastAsia"/>
          <w:kern w:val="0"/>
        </w:rPr>
        <w:t>4.2</w:t>
      </w:r>
      <w:r>
        <w:rPr>
          <w:kern w:val="0"/>
        </w:rPr>
        <w:t>1</w:t>
      </w:r>
      <w:r>
        <w:rPr>
          <w:rFonts w:hint="eastAsia"/>
          <w:kern w:val="0"/>
        </w:rPr>
        <w:t xml:space="preserve"> Get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Pseudo</w:t>
      </w:r>
      <w:r>
        <w:rPr>
          <w:kern w:val="0"/>
        </w:rPr>
        <w:t xml:space="preserve"> Track2 Data for Amex &amp; Discover Contactless in MSD Mode</w:t>
      </w:r>
      <w:bookmarkEnd w:id="43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@param[out]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data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：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the value of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 xml:space="preserve"> track2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@param[in]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data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Length：accepted max length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* return value： the length of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track2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emv_generate_pseudo_track2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 xml:space="preserve">byte[] 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data, int dataLength)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</w:pPr>
    </w:p>
    <w:p>
      <w:pPr>
        <w:pStyle w:val="12"/>
        <w:bidi w:val="0"/>
        <w:rPr>
          <w:rFonts w:hint="default"/>
          <w:lang w:val="en-US"/>
        </w:rPr>
      </w:pPr>
      <w:bookmarkStart w:id="44" w:name="_Toc3246"/>
      <w:r>
        <w:rPr>
          <w:rFonts w:hint="default"/>
          <w:lang w:val="en-US"/>
        </w:rPr>
        <w:t>4.22 Get Contactless Kernel Id</w:t>
      </w:r>
      <w:bookmarkEnd w:id="44"/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get contactless kernel id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@return 0-contact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2-MasterCard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3-VISA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4-AMEX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        5-JCB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6-DISCOVER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7-CUP</w:t>
      </w:r>
      <w:r>
        <w:rPr>
          <w:rFonts w:hint="default" w:ascii="Consolas" w:hAnsi="Consolas" w:cs="Consolas"/>
          <w:b/>
          <w:bCs/>
          <w:kern w:val="0"/>
          <w:sz w:val="20"/>
          <w:szCs w:val="20"/>
          <w:highlight w:val="lightGray"/>
          <w:lang w:val="en-US"/>
        </w:rPr>
        <w:t xml:space="preserve"> 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8-GEMALTO PURE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int emv_get_kernel_id()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</w:p>
    <w:p>
      <w:pPr>
        <w:pStyle w:val="12"/>
        <w:bidi w:val="0"/>
        <w:rPr>
          <w:rFonts w:hint="default"/>
          <w:lang w:val="en-US"/>
        </w:rPr>
      </w:pPr>
      <w:bookmarkStart w:id="45" w:name="_Toc12472"/>
      <w:r>
        <w:rPr>
          <w:rFonts w:hint="default"/>
          <w:lang w:val="en-US"/>
        </w:rPr>
        <w:t>4.23 Get EMV Process Type</w:t>
      </w:r>
      <w:bookmarkEnd w:id="45"/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get process type of contactless card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@return 2-EMV mode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        3-MSD mode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int emv_get_process_type()</w:t>
      </w:r>
      <w:bookmarkStart w:id="70" w:name="_GoBack"/>
      <w:bookmarkEnd w:id="70"/>
    </w:p>
    <w:p>
      <w:pPr>
        <w:pStyle w:val="2"/>
        <w:rPr>
          <w:kern w:val="0"/>
          <w:shd w:val="pct10" w:color="auto" w:fill="FFFFFF"/>
        </w:rPr>
      </w:pPr>
      <w:bookmarkStart w:id="46" w:name="_Toc9512"/>
      <w:r>
        <w:rPr>
          <w:rFonts w:hint="eastAsia"/>
          <w:kern w:val="0"/>
        </w:rPr>
        <w:t>5.  EMV</w:t>
      </w:r>
      <w:r>
        <w:rPr>
          <w:kern w:val="0"/>
        </w:rPr>
        <w:t xml:space="preserve"> </w:t>
      </w:r>
      <w:r>
        <w:rPr>
          <w:rFonts w:hint="eastAsia"/>
          <w:kern w:val="0"/>
        </w:rPr>
        <w:t>parameters</w:t>
      </w:r>
      <w:bookmarkEnd w:id="46"/>
    </w:p>
    <w:p>
      <w:pPr>
        <w:pStyle w:val="12"/>
        <w:rPr>
          <w:kern w:val="0"/>
        </w:rPr>
      </w:pPr>
      <w:bookmarkStart w:id="47" w:name="_Toc24097"/>
      <w:r>
        <w:rPr>
          <w:rFonts w:hint="eastAsia"/>
          <w:kern w:val="0"/>
        </w:rPr>
        <w:t>5.1 Clear AID info</w:t>
      </w:r>
      <w:bookmarkEnd w:id="47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* return value： &gt;=0: Success; &lt; 0: Fail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emv_aidparam_clear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48" w:name="_Toc2187"/>
      <w:r>
        <w:rPr>
          <w:rFonts w:hint="eastAsia"/>
          <w:kern w:val="0"/>
        </w:rPr>
        <w:t>5.2 Add AID info</w:t>
      </w:r>
      <w:bookmarkEnd w:id="48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data : see form below，format is TLV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dataLength : the length of the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emv_aidparam_add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( uint8_t *data, </w:t>
      </w: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kern w:val="0"/>
          <w:sz w:val="20"/>
          <w:szCs w:val="20"/>
          <w:highlight w:val="lightGray"/>
        </w:rPr>
        <w:t xml:space="preserve"> dataLength)</w:t>
      </w:r>
    </w:p>
    <w:tbl>
      <w:tblPr>
        <w:tblStyle w:val="14"/>
        <w:tblW w:w="760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1437"/>
        <w:gridCol w:w="978"/>
        <w:gridCol w:w="20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099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name</w:t>
            </w:r>
          </w:p>
        </w:tc>
        <w:tc>
          <w:tcPr>
            <w:tcW w:w="143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Format</w:t>
            </w:r>
          </w:p>
        </w:tc>
        <w:tc>
          <w:tcPr>
            <w:tcW w:w="978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length（byte）</w:t>
            </w:r>
          </w:p>
        </w:tc>
        <w:tc>
          <w:tcPr>
            <w:tcW w:w="20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AID</w:t>
            </w:r>
          </w:p>
        </w:tc>
        <w:tc>
          <w:tcPr>
            <w:tcW w:w="1437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  <w:r>
              <w:rPr>
                <w:rFonts w:hint="eastAsia"/>
                <w:sz w:val="18"/>
                <w:lang w:val="en-GB"/>
              </w:rPr>
              <w:t>－</w:t>
            </w:r>
            <w:r>
              <w:rPr>
                <w:rFonts w:hint="eastAsia"/>
                <w:sz w:val="18"/>
              </w:rPr>
              <w:t>16</w:t>
            </w:r>
          </w:p>
        </w:tc>
        <w:tc>
          <w:tcPr>
            <w:tcW w:w="2090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Application selection Indicator（ASI）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Application version number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9F08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TAC</w:t>
            </w:r>
            <w:r>
              <w:rPr>
                <w:sz w:val="18"/>
                <w:lang w:val="en-GB"/>
              </w:rPr>
              <w:t>－</w:t>
            </w:r>
            <w:r>
              <w:rPr>
                <w:rFonts w:hint="eastAsia"/>
                <w:sz w:val="18"/>
              </w:rPr>
              <w:t>Default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TAC</w:t>
            </w:r>
            <w:r>
              <w:rPr>
                <w:sz w:val="18"/>
              </w:rPr>
              <w:t>－</w:t>
            </w:r>
            <w:r>
              <w:rPr>
                <w:rFonts w:hint="eastAsia"/>
                <w:sz w:val="18"/>
              </w:rPr>
              <w:t>Online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TAC</w:t>
            </w:r>
            <w:r>
              <w:rPr>
                <w:sz w:val="18"/>
              </w:rPr>
              <w:t>－</w:t>
            </w:r>
            <w:r>
              <w:rPr>
                <w:rFonts w:hint="eastAsia"/>
                <w:sz w:val="18"/>
              </w:rPr>
              <w:t>Denial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Terminal floor limit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9F1B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Threshold value for Biased Random Selection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Maximum Target Percentage to be used for Biased Random Selection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cn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Target Percentage to be used for Random Selection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Default DDOL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V</w:t>
            </w:r>
            <w:r>
              <w:rPr>
                <w:rFonts w:hint="eastAsia"/>
                <w:sz w:val="18"/>
              </w:rPr>
              <w:t>ar.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bility for Online PIN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DF18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Application Label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1-16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Application Preferred Name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1-16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Application Priority Indicator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Merchant Identifier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15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Acquirer Identifier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6-11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9F01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MCC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Transaction Reference Currency Code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9F3C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</w:rPr>
              <w:t>Transaction Reference Currency Exponent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9F3D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Default TDOL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Var.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DF22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Contactless Floor Limit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DF19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ontactless Limit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VM Limit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F21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Contactless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Kernel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ID</w:t>
            </w:r>
            <w:r>
              <w:rPr>
                <w:sz w:val="18"/>
              </w:rPr>
              <w:t xml:space="preserve"> (See A.1)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DF810C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C2: </w:t>
            </w: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VM Capability – CVM Required  (See A.2)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F8118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 xml:space="preserve">2: </w:t>
            </w:r>
            <w:r>
              <w:rPr>
                <w:rFonts w:hint="eastAsia"/>
                <w:sz w:val="18"/>
              </w:rPr>
              <w:t>CVM</w:t>
            </w:r>
            <w:r>
              <w:rPr>
                <w:sz w:val="18"/>
              </w:rPr>
              <w:t xml:space="preserve"> Capability – No CVM Required  (See A.3)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2: kernel configuration  (See A.4)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F811B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2: Mag-stripe CVM Capability – CVM Required  (See A.5)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F811E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2: Reader Contactless transaction limit (No On-device CVM)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F8124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2: Reader Contactless transaction limit (On-device CVM)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2: Mag-stripe CVM Capability – No CVM Required   (See A.6)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</w:t>
            </w:r>
            <w:r>
              <w:rPr>
                <w:sz w:val="18"/>
              </w:rPr>
              <w:t>F812C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4: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18"/>
                <w:szCs w:val="18"/>
              </w:rPr>
              <w:t>Contactless Reader Capabilities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F6D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</w:t>
            </w:r>
            <w:r>
              <w:rPr>
                <w:sz w:val="18"/>
              </w:rPr>
              <w:t>4: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18"/>
                <w:szCs w:val="18"/>
              </w:rPr>
              <w:t>Enhanced Contactless Reader Capabilities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F6E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Is US Common Debit AID</w:t>
            </w:r>
          </w:p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 xml:space="preserve"> – No; 1 - Yes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E</w:t>
            </w:r>
            <w:r>
              <w:rPr>
                <w:sz w:val="18"/>
              </w:rPr>
              <w:t>F07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9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Is apply to NSICCS (</w:t>
            </w:r>
            <w:r>
              <w:rPr>
                <w:sz w:val="18"/>
                <w:szCs w:val="18"/>
              </w:rPr>
              <w:t>Indonesia</w:t>
            </w:r>
            <w:r>
              <w:rPr>
                <w:sz w:val="18"/>
              </w:rPr>
              <w:t>)</w:t>
            </w:r>
          </w:p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0 - No; 1 - Yes</w:t>
            </w:r>
          </w:p>
        </w:tc>
        <w:tc>
          <w:tcPr>
            <w:tcW w:w="1437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978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sz w:val="18"/>
              </w:rPr>
              <w:t>EF08</w:t>
            </w:r>
          </w:p>
        </w:tc>
      </w:tr>
    </w:tbl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</w:rPr>
        <w:t>*</w:t>
      </w:r>
      <w:r>
        <w:rPr>
          <w:rFonts w:ascii="Courier" w:hAnsi="Courier" w:cs="Courier"/>
          <w:kern w:val="0"/>
          <w:sz w:val="20"/>
          <w:szCs w:val="20"/>
        </w:rPr>
        <w:t xml:space="preserve"> </w:t>
      </w:r>
      <w:r>
        <w:rPr>
          <w:rFonts w:hint="eastAsia" w:ascii="Courier" w:hAnsi="Courier" w:cs="Courier"/>
          <w:kern w:val="0"/>
          <w:sz w:val="20"/>
          <w:szCs w:val="20"/>
        </w:rPr>
        <w:t>C2</w:t>
      </w:r>
      <w:r>
        <w:rPr>
          <w:rFonts w:ascii="Courier" w:hAnsi="Courier" w:cs="Courier"/>
          <w:kern w:val="0"/>
          <w:sz w:val="20"/>
          <w:szCs w:val="20"/>
        </w:rPr>
        <w:t xml:space="preserve"> – </w:t>
      </w:r>
      <w:r>
        <w:rPr>
          <w:rFonts w:hint="eastAsia" w:ascii="Courier" w:hAnsi="Courier" w:cs="Courier"/>
          <w:kern w:val="0"/>
          <w:sz w:val="20"/>
          <w:szCs w:val="20"/>
        </w:rPr>
        <w:t>Only</w:t>
      </w:r>
      <w:r>
        <w:rPr>
          <w:rFonts w:ascii="Courier" w:hAnsi="Courier" w:cs="Courier"/>
          <w:kern w:val="0"/>
          <w:sz w:val="20"/>
          <w:szCs w:val="20"/>
        </w:rPr>
        <w:t xml:space="preserve"> </w:t>
      </w:r>
      <w:r>
        <w:rPr>
          <w:rFonts w:hint="eastAsia" w:ascii="Courier" w:hAnsi="Courier" w:cs="Courier"/>
          <w:kern w:val="0"/>
          <w:sz w:val="20"/>
          <w:szCs w:val="20"/>
        </w:rPr>
        <w:t>for</w:t>
      </w:r>
      <w:r>
        <w:rPr>
          <w:rFonts w:ascii="Courier" w:hAnsi="Courier" w:cs="Courier"/>
          <w:kern w:val="0"/>
          <w:sz w:val="20"/>
          <w:szCs w:val="20"/>
        </w:rPr>
        <w:t xml:space="preserve"> </w:t>
      </w:r>
      <w:r>
        <w:rPr>
          <w:rFonts w:hint="eastAsia" w:ascii="Courier" w:hAnsi="Courier" w:cs="Courier"/>
          <w:kern w:val="0"/>
          <w:sz w:val="20"/>
          <w:szCs w:val="20"/>
        </w:rPr>
        <w:t>Mastercard</w:t>
      </w:r>
      <w:r>
        <w:rPr>
          <w:rFonts w:ascii="Courier" w:hAnsi="Courier" w:cs="Courier"/>
          <w:kern w:val="0"/>
          <w:sz w:val="20"/>
          <w:szCs w:val="20"/>
        </w:rPr>
        <w:t xml:space="preserve"> MCL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* C4 – Only for American Expresspay</w:t>
      </w:r>
    </w:p>
    <w:p>
      <w:pPr>
        <w:pStyle w:val="12"/>
        <w:rPr>
          <w:kern w:val="0"/>
        </w:rPr>
      </w:pPr>
      <w:bookmarkStart w:id="49" w:name="_Toc185"/>
      <w:r>
        <w:rPr>
          <w:rFonts w:hint="eastAsia"/>
          <w:kern w:val="0"/>
        </w:rPr>
        <w:t>5.3 Clear CAPK info</w:t>
      </w:r>
      <w:bookmarkEnd w:id="49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* return value： &gt;=0 Success; &lt; 0 Fail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emv_capkparam_clear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50" w:name="_Toc2975"/>
      <w:r>
        <w:rPr>
          <w:rFonts w:hint="eastAsia"/>
          <w:kern w:val="0"/>
        </w:rPr>
        <w:t>5.4 Add CAPK info</w:t>
      </w:r>
      <w:bookmarkEnd w:id="50"/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/*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data : see form below，format is TLV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@param[in] dataLength : the length of the data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 return value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&lt; 0 : Fail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</w:pP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>*</w:t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ab/>
      </w:r>
      <w:r>
        <w:rPr>
          <w:rFonts w:hint="eastAsia" w:ascii="Consolas" w:hAnsi="Consolas" w:cs="Consolas"/>
          <w:b/>
          <w:bCs/>
          <w:kern w:val="0"/>
          <w:sz w:val="20"/>
          <w:szCs w:val="20"/>
          <w:highlight w:val="lightGray"/>
        </w:rPr>
        <w:t xml:space="preserve"> : &gt;= 0: Success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</w:pPr>
      <w:r>
        <w:rPr>
          <w:rFonts w:ascii="Consolas" w:hAnsi="Consolas" w:cs="Consolas"/>
          <w:b/>
          <w:bCs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emv_capkparam_add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( 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*data, 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dataLength)</w:t>
      </w:r>
    </w:p>
    <w:tbl>
      <w:tblPr>
        <w:tblStyle w:val="14"/>
        <w:tblW w:w="742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2"/>
        <w:gridCol w:w="945"/>
        <w:gridCol w:w="1713"/>
        <w:gridCol w:w="13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3422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Name</w:t>
            </w:r>
          </w:p>
        </w:tc>
        <w:tc>
          <w:tcPr>
            <w:tcW w:w="94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Format</w:t>
            </w:r>
          </w:p>
        </w:tc>
        <w:tc>
          <w:tcPr>
            <w:tcW w:w="1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length（byte）</w:t>
            </w:r>
          </w:p>
        </w:tc>
        <w:tc>
          <w:tcPr>
            <w:tcW w:w="134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tag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RID</w:t>
            </w:r>
          </w:p>
        </w:tc>
        <w:tc>
          <w:tcPr>
            <w:tcW w:w="945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343" w:type="dxa"/>
            <w:tcBorders>
              <w:top w:val="single" w:color="auto" w:sz="8" w:space="0"/>
            </w:tcBorders>
            <w:vAlign w:val="center"/>
          </w:tcPr>
          <w:p>
            <w:pPr>
              <w:pStyle w:val="4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Index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9F22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Expiration Date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n8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hash Algorithm Indicator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 Algorithm Indicator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Modulus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V</w:t>
            </w:r>
            <w:r>
              <w:rPr>
                <w:rFonts w:hint="eastAsia"/>
                <w:sz w:val="18"/>
              </w:rPr>
              <w:t>ar.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Exponent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 or 3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2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Certification Authority Public Key Checksum</w:t>
            </w:r>
          </w:p>
        </w:tc>
        <w:tc>
          <w:tcPr>
            <w:tcW w:w="945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b</w:t>
            </w:r>
          </w:p>
        </w:tc>
        <w:tc>
          <w:tcPr>
            <w:tcW w:w="171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V</w:t>
            </w:r>
            <w:r>
              <w:rPr>
                <w:rFonts w:hint="eastAsia"/>
                <w:sz w:val="18"/>
              </w:rPr>
              <w:t>ar.</w:t>
            </w:r>
          </w:p>
        </w:tc>
        <w:tc>
          <w:tcPr>
            <w:tcW w:w="1343" w:type="dxa"/>
            <w:vAlign w:val="center"/>
          </w:tcPr>
          <w:p>
            <w:pPr>
              <w:pStyle w:val="4"/>
              <w:spacing w:after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DF03</w:t>
            </w:r>
          </w:p>
        </w:tc>
      </w:tr>
    </w:tbl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</w:p>
    <w:p>
      <w:pPr>
        <w:pStyle w:val="12"/>
        <w:rPr>
          <w:kern w:val="0"/>
        </w:rPr>
      </w:pPr>
      <w:bookmarkStart w:id="51" w:name="_Toc17291"/>
      <w:r>
        <w:rPr>
          <w:rFonts w:hint="eastAsia"/>
          <w:kern w:val="0"/>
        </w:rPr>
        <w:t>5.5 Set EMV terminal parameters</w:t>
      </w:r>
      <w:r>
        <w:rPr>
          <w:kern w:val="0"/>
        </w:rPr>
        <w:t xml:space="preserve"> by TLV</w:t>
      </w:r>
      <w:bookmarkEnd w:id="51"/>
    </w:p>
    <w:tbl>
      <w:tblPr>
        <w:tblStyle w:val="1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D9D9D9"/>
          </w:tcPr>
          <w:p>
            <w:r>
              <w:rPr>
                <w:rFonts w:hint="eastAsia"/>
              </w:rPr>
              <w:t>Supported Tag</w:t>
            </w:r>
          </w:p>
        </w:tc>
        <w:tc>
          <w:tcPr>
            <w:tcW w:w="6600" w:type="dxa"/>
            <w:shd w:val="clear" w:color="auto" w:fill="D9D9D9"/>
          </w:tcPr>
          <w:p>
            <w:r>
              <w:rPr>
                <w:rFonts w:hint="eastAsia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5F2A</w:t>
            </w:r>
          </w:p>
        </w:tc>
        <w:tc>
          <w:tcPr>
            <w:tcW w:w="6600" w:type="dxa"/>
            <w:shd w:val="clear" w:color="auto" w:fill="auto"/>
          </w:tcPr>
          <w:p>
            <w:r>
              <w:t>Transaction Currency 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5F36</w:t>
            </w:r>
          </w:p>
        </w:tc>
        <w:tc>
          <w:tcPr>
            <w:tcW w:w="6600" w:type="dxa"/>
            <w:shd w:val="clear" w:color="auto" w:fill="auto"/>
          </w:tcPr>
          <w:p>
            <w:r>
              <w:t>Transaction Currency Exponent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9F16</w:t>
            </w:r>
          </w:p>
        </w:tc>
        <w:tc>
          <w:tcPr>
            <w:tcW w:w="6600" w:type="dxa"/>
            <w:shd w:val="clear" w:color="auto" w:fill="auto"/>
          </w:tcPr>
          <w:p>
            <w:r>
              <w:t>Merchant Identification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9F1A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Country 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9F1C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Identification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9F1E</w:t>
            </w:r>
          </w:p>
        </w:tc>
        <w:tc>
          <w:tcPr>
            <w:tcW w:w="6600" w:type="dxa"/>
            <w:shd w:val="clear" w:color="auto" w:fill="auto"/>
          </w:tcPr>
          <w:p>
            <w:r>
              <w:t>IFD Serial 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9F33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Capabilities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9F35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Type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9F40</w:t>
            </w:r>
          </w:p>
        </w:tc>
        <w:tc>
          <w:tcPr>
            <w:tcW w:w="6600" w:type="dxa"/>
            <w:shd w:val="clear" w:color="auto" w:fill="auto"/>
          </w:tcPr>
          <w:p>
            <w:r>
              <w:t>Additional Terminal Capabilities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9F4E</w:t>
            </w:r>
          </w:p>
        </w:tc>
        <w:tc>
          <w:tcPr>
            <w:tcW w:w="6600" w:type="dxa"/>
            <w:shd w:val="clear" w:color="auto" w:fill="auto"/>
          </w:tcPr>
          <w:p>
            <w:r>
              <w:t>Merchant Name and Location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9F66</w:t>
            </w:r>
          </w:p>
        </w:tc>
        <w:tc>
          <w:tcPr>
            <w:tcW w:w="6600" w:type="dxa"/>
            <w:shd w:val="clear" w:color="auto" w:fill="auto"/>
          </w:tcPr>
          <w:p>
            <w:r>
              <w:t>TTQ first 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DF19</w:t>
            </w:r>
          </w:p>
        </w:tc>
        <w:tc>
          <w:tcPr>
            <w:tcW w:w="6600" w:type="dxa"/>
            <w:shd w:val="clear" w:color="auto" w:fill="auto"/>
          </w:tcPr>
          <w:p>
            <w:r>
              <w:t>Contactless floor 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DF20</w:t>
            </w:r>
          </w:p>
        </w:tc>
        <w:tc>
          <w:tcPr>
            <w:tcW w:w="6600" w:type="dxa"/>
            <w:shd w:val="clear" w:color="auto" w:fill="auto"/>
          </w:tcPr>
          <w:p>
            <w:r>
              <w:t>Contactless transaction 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DF21</w:t>
            </w:r>
          </w:p>
        </w:tc>
        <w:tc>
          <w:tcPr>
            <w:tcW w:w="6600" w:type="dxa"/>
            <w:shd w:val="clear" w:color="auto" w:fill="auto"/>
          </w:tcPr>
          <w:p>
            <w:r>
              <w:t>CVM 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DF8104</w:t>
            </w:r>
          </w:p>
        </w:tc>
        <w:tc>
          <w:tcPr>
            <w:tcW w:w="6600" w:type="dxa"/>
            <w:shd w:val="clear" w:color="auto" w:fill="auto"/>
          </w:tcPr>
          <w:p>
            <w:r>
              <w:t>Balance Read Before Gen AC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t>DF8105</w:t>
            </w:r>
          </w:p>
        </w:tc>
        <w:tc>
          <w:tcPr>
            <w:tcW w:w="6600" w:type="dxa"/>
            <w:shd w:val="clear" w:color="auto" w:fill="auto"/>
          </w:tcPr>
          <w:p>
            <w:r>
              <w:t>Balance Read After Gen AC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DF811C</w:t>
            </w:r>
          </w:p>
        </w:tc>
        <w:tc>
          <w:tcPr>
            <w:tcW w:w="6600" w:type="dxa"/>
            <w:shd w:val="clear" w:color="auto" w:fill="auto"/>
          </w:tcPr>
          <w:p>
            <w:r>
              <w:t>Max Lifetime of Torn Transaction Log Record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DF811D</w:t>
            </w:r>
          </w:p>
        </w:tc>
        <w:tc>
          <w:tcPr>
            <w:tcW w:w="6600" w:type="dxa"/>
            <w:shd w:val="clear" w:color="auto" w:fill="auto"/>
          </w:tcPr>
          <w:p>
            <w:r>
              <w:t>Max Number of Torn Transaction Log Records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DF812D</w:t>
            </w:r>
          </w:p>
        </w:tc>
        <w:tc>
          <w:tcPr>
            <w:tcW w:w="6600" w:type="dxa"/>
            <w:shd w:val="clear" w:color="auto" w:fill="auto"/>
          </w:tcPr>
          <w:p>
            <w:r>
              <w:t>Message Hold Time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DF8132</w:t>
            </w:r>
          </w:p>
        </w:tc>
        <w:tc>
          <w:tcPr>
            <w:tcW w:w="6600" w:type="dxa"/>
            <w:shd w:val="clear" w:color="auto" w:fill="auto"/>
          </w:tcPr>
          <w:p>
            <w:r>
              <w:t>Minimum Relay Resistance Grace Period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DF8133</w:t>
            </w:r>
          </w:p>
        </w:tc>
        <w:tc>
          <w:tcPr>
            <w:tcW w:w="6600" w:type="dxa"/>
            <w:shd w:val="clear" w:color="auto" w:fill="auto"/>
          </w:tcPr>
          <w:p>
            <w:r>
              <w:t>Maximum Relay Resistance Grace Period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DF8134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Expected Transmission Time For Relay Resistance C-APDU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DF8135</w:t>
            </w:r>
          </w:p>
        </w:tc>
        <w:tc>
          <w:tcPr>
            <w:tcW w:w="6600" w:type="dxa"/>
            <w:shd w:val="clear" w:color="auto" w:fill="auto"/>
          </w:tcPr>
          <w:p>
            <w:r>
              <w:t>Terminal Expected Transmission Time For Relay Resistance R-APDU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DF8136</w:t>
            </w:r>
          </w:p>
        </w:tc>
        <w:tc>
          <w:tcPr>
            <w:tcW w:w="6600" w:type="dxa"/>
            <w:shd w:val="clear" w:color="auto" w:fill="auto"/>
          </w:tcPr>
          <w:p>
            <w:r>
              <w:t>Relay Resistance Accuracy Threshold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DF8137</w:t>
            </w:r>
          </w:p>
        </w:tc>
        <w:tc>
          <w:tcPr>
            <w:tcW w:w="6600" w:type="dxa"/>
            <w:shd w:val="clear" w:color="auto" w:fill="auto"/>
          </w:tcPr>
          <w:p>
            <w:r>
              <w:t>Relay Resistance Transmission Time Mismatch Threshold (C2)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EF01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Status check support: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EF02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Zero check support: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EF03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Authorization Type For American Expresspay(C4): 0-Immediate; 1-Delayed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EF04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CDCVM support: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EF05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Extended Selection: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auto"/>
          </w:tcPr>
          <w:p>
            <w:r>
              <w:rPr>
                <w:rFonts w:hint="eastAsia"/>
              </w:rPr>
              <w:t>EF06</w:t>
            </w:r>
          </w:p>
        </w:tc>
        <w:tc>
          <w:tcPr>
            <w:tcW w:w="6600" w:type="dxa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Priority of US Common Debit AID：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0 – The priority of US Common Debit AID is lower than Global AID;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1 – The priority of US Common Debit AID is higher than Global AID</w:t>
            </w:r>
          </w:p>
        </w:tc>
      </w:tr>
    </w:tbl>
    <w:p>
      <w:pPr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emv_terminal_param_set_tlv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( 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*data, int dataLength)</w:t>
      </w:r>
    </w:p>
    <w:p>
      <w:pPr>
        <w:pStyle w:val="12"/>
        <w:rPr>
          <w:kern w:val="0"/>
        </w:rPr>
      </w:pPr>
      <w:bookmarkStart w:id="52" w:name="_Toc14615"/>
      <w:r>
        <w:rPr>
          <w:rFonts w:hint="eastAsia"/>
          <w:kern w:val="0"/>
        </w:rPr>
        <w:t>5.6 Clear Exception File</w:t>
      </w:r>
      <w:bookmarkEnd w:id="52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* return value： &gt;=0 Success; &lt; 0 Fail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emv_exception_file_clear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53" w:name="_Toc19188"/>
      <w:r>
        <w:rPr>
          <w:rFonts w:hint="eastAsia"/>
          <w:kern w:val="0"/>
        </w:rPr>
        <w:t>5.7 Add Exception File</w:t>
      </w:r>
      <w:bookmarkEnd w:id="53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T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ypedef struct{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unsigned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 xml:space="preserve">char 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>cardNo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[19]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>;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 xml:space="preserve">        // 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>PAN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unsigned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 xml:space="preserve"> 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char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 xml:space="preserve"> panSequence; 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 xml:space="preserve">   /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>/ PAN Sequence Number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}ExceptionFile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emv_exception_file_add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( </w:t>
      </w:r>
      <w:r>
        <w:rPr>
          <w:rFonts w:hint="eastAsia" w:ascii="Consolas" w:hAnsi="Consolas" w:cs="Consolas"/>
          <w:color w:val="005032"/>
          <w:kern w:val="0"/>
          <w:sz w:val="20"/>
          <w:szCs w:val="20"/>
          <w:highlight w:val="lightGray"/>
        </w:rPr>
        <w:t>unsigned char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*exceptFile)</w:t>
      </w:r>
    </w:p>
    <w:p>
      <w:pPr>
        <w:pStyle w:val="12"/>
        <w:rPr>
          <w:rFonts w:ascii="Courier" w:hAnsi="Courier" w:cs="Courier"/>
          <w:kern w:val="0"/>
          <w:szCs w:val="24"/>
        </w:rPr>
      </w:pPr>
      <w:bookmarkStart w:id="54" w:name="_Toc7821"/>
      <w:r>
        <w:rPr>
          <w:rFonts w:hint="eastAsia"/>
          <w:kern w:val="0"/>
        </w:rPr>
        <w:t>5.8</w:t>
      </w:r>
      <w:r>
        <w:rPr>
          <w:rFonts w:hint="eastAsia" w:ascii="Courier" w:hAnsi="Courier" w:cs="Courier"/>
          <w:kern w:val="0"/>
          <w:szCs w:val="24"/>
        </w:rPr>
        <w:t xml:space="preserve"> </w:t>
      </w:r>
      <w:r>
        <w:rPr>
          <w:rFonts w:cs="Courier"/>
          <w:kern w:val="0"/>
          <w:szCs w:val="24"/>
        </w:rPr>
        <w:t>Clear Revoked Certi</w:t>
      </w:r>
      <w:r>
        <w:rPr>
          <w:rFonts w:hint="eastAsia" w:cs="Courier"/>
          <w:kern w:val="0"/>
          <w:szCs w:val="24"/>
        </w:rPr>
        <w:t>cates</w:t>
      </w:r>
      <w:bookmarkEnd w:id="54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/**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* return value： &gt;=0 Success; &lt; 0 Fail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>*/</w:t>
      </w:r>
    </w:p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</w:pP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emv_revoked_cert_clear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(</w:t>
      </w: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void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>)</w:t>
      </w:r>
    </w:p>
    <w:p>
      <w:pPr>
        <w:pStyle w:val="12"/>
        <w:rPr>
          <w:kern w:val="0"/>
        </w:rPr>
      </w:pPr>
      <w:bookmarkStart w:id="55" w:name="_Toc9766"/>
      <w:r>
        <w:rPr>
          <w:rFonts w:hint="eastAsia"/>
          <w:kern w:val="0"/>
        </w:rPr>
        <w:t>5.9 Add revoked Certificate</w:t>
      </w:r>
      <w:bookmarkEnd w:id="55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bookmarkStart w:id="56" w:name="OLE_LINK39"/>
      <w:bookmarkStart w:id="57" w:name="OLE_LINK40"/>
      <w:r>
        <w:rPr>
          <w:rFonts w:ascii="Courier" w:hAnsi="Courier" w:cs="Courier"/>
          <w:kern w:val="0"/>
          <w:sz w:val="20"/>
          <w:szCs w:val="20"/>
          <w:highlight w:val="lightGray"/>
        </w:rPr>
        <w:t>T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ypedef struct{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unsigned char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 xml:space="preserve"> rid</w:t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[5]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>;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  <w:highlight w:val="lightGray"/>
        </w:rPr>
      </w:pPr>
      <w:r>
        <w:rPr>
          <w:rFonts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ab/>
      </w: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unsigned char</w:t>
      </w:r>
      <w:r>
        <w:rPr>
          <w:rFonts w:ascii="Courier" w:hAnsi="Courier" w:cs="Courier"/>
          <w:kern w:val="0"/>
          <w:sz w:val="20"/>
          <w:szCs w:val="20"/>
          <w:highlight w:val="lightGray"/>
        </w:rPr>
        <w:t xml:space="preserve"> capki;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hint="eastAsia" w:ascii="Courier" w:hAnsi="Courier" w:cs="Courier"/>
          <w:kern w:val="0"/>
          <w:sz w:val="20"/>
          <w:szCs w:val="20"/>
          <w:highlight w:val="lightGray"/>
        </w:rPr>
        <w:t>}RevokedCert</w:t>
      </w:r>
    </w:p>
    <w:bookmarkEnd w:id="56"/>
    <w:bookmarkEnd w:id="57"/>
    <w:p>
      <w:pPr>
        <w:autoSpaceDE w:val="0"/>
        <w:autoSpaceDN w:val="0"/>
        <w:adjustRightInd w:val="0"/>
        <w:ind w:left="360"/>
        <w:jc w:val="left"/>
        <w:rPr>
          <w:rFonts w:ascii="Consolas" w:hAnsi="Consolas" w:cs="Consolas"/>
          <w:color w:val="000000"/>
          <w:kern w:val="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emv_revoked_cert_add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( </w:t>
      </w:r>
      <w:r>
        <w:rPr>
          <w:rFonts w:ascii="Consolas" w:hAnsi="Consolas" w:cs="Consolas"/>
          <w:color w:val="005032"/>
          <w:kern w:val="0"/>
          <w:sz w:val="20"/>
          <w:szCs w:val="20"/>
          <w:highlight w:val="lightGray"/>
        </w:rPr>
        <w:t>uint8_t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*revokedCert)</w:t>
      </w:r>
    </w:p>
    <w:p>
      <w:pPr>
        <w:pStyle w:val="12"/>
        <w:rPr>
          <w:kern w:val="0"/>
        </w:rPr>
      </w:pPr>
      <w:bookmarkStart w:id="58" w:name="_Toc28255"/>
      <w:r>
        <w:rPr>
          <w:rFonts w:hint="eastAsia"/>
          <w:kern w:val="0"/>
        </w:rPr>
        <w:t>5.10 Set</w:t>
      </w:r>
      <w:r>
        <w:rPr>
          <w:kern w:val="0"/>
        </w:rPr>
        <w:t xml:space="preserve"> </w:t>
      </w:r>
      <w:r>
        <w:rPr>
          <w:rFonts w:hint="eastAsia"/>
          <w:kern w:val="0"/>
        </w:rPr>
        <w:t>EMV</w:t>
      </w:r>
      <w:r>
        <w:rPr>
          <w:kern w:val="0"/>
        </w:rPr>
        <w:t xml:space="preserve"> </w:t>
      </w:r>
      <w:r>
        <w:rPr>
          <w:rFonts w:hint="eastAsia"/>
          <w:kern w:val="0"/>
        </w:rPr>
        <w:t>Kernel</w:t>
      </w:r>
      <w:r>
        <w:rPr>
          <w:kern w:val="0"/>
        </w:rPr>
        <w:t xml:space="preserve"> </w:t>
      </w:r>
      <w:r>
        <w:rPr>
          <w:rFonts w:hint="eastAsia"/>
          <w:kern w:val="0"/>
        </w:rPr>
        <w:t>additional</w:t>
      </w:r>
      <w:r>
        <w:rPr>
          <w:kern w:val="0"/>
        </w:rPr>
        <w:t xml:space="preserve"> </w:t>
      </w:r>
      <w:r>
        <w:rPr>
          <w:rFonts w:hint="eastAsia"/>
          <w:kern w:val="0"/>
        </w:rPr>
        <w:t>att</w:t>
      </w:r>
      <w:r>
        <w:rPr>
          <w:kern w:val="0"/>
        </w:rPr>
        <w:t>ribute</w:t>
      </w:r>
      <w:bookmarkEnd w:id="58"/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/* param data is less or equal 2 bytes,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* 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Byte 1: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8 Enable auto perform UPCASH for contact card.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7 Force select CUP application.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6 Force check app version in FDDA for CUP contactless.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5 Force online with Cash &amp; CashBack for Visa contacltess.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4 Subsequent Bypass PIN entry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3 Disable PayWave AUC check.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2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1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Byte 2: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8 Enable contactless AID select.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7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6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5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4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3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2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bit 1 RFU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 xml:space="preserve"> */</w:t>
      </w:r>
    </w:p>
    <w:p>
      <w:pPr>
        <w:autoSpaceDE w:val="0"/>
        <w:autoSpaceDN w:val="0"/>
        <w:adjustRightInd w:val="0"/>
        <w:ind w:left="360"/>
        <w:jc w:val="left"/>
        <w:rPr>
          <w:rFonts w:ascii="Courier" w:hAnsi="Courier" w:cs="Courier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kern w:val="0"/>
          <w:sz w:val="20"/>
          <w:szCs w:val="20"/>
          <w:highlight w:val="lightGray"/>
        </w:rPr>
        <w:t>int</w:t>
      </w:r>
      <w:r>
        <w:rPr>
          <w:rFonts w:ascii="Consolas" w:hAnsi="Consolas" w:cs="Consolas"/>
          <w:color w:val="000000"/>
          <w:kern w:val="0"/>
          <w:sz w:val="20"/>
          <w:szCs w:val="20"/>
          <w:highlight w:val="lightGray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 w:val="20"/>
          <w:szCs w:val="20"/>
          <w:highlight w:val="lightGray"/>
        </w:rPr>
        <w:t>emv_set_kernel_attr(byte[] data, int dataLength)</w:t>
      </w:r>
    </w:p>
    <w:p>
      <w:pPr>
        <w:pStyle w:val="2"/>
        <w:rPr>
          <w:szCs w:val="28"/>
        </w:rPr>
      </w:pPr>
      <w:bookmarkStart w:id="59" w:name="_Toc1559"/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A：Tag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List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defined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by</w:t>
      </w:r>
      <w:r>
        <w:rPr>
          <w:szCs w:val="28"/>
        </w:rPr>
        <w:t xml:space="preserve"> MasterCard</w:t>
      </w:r>
      <w:bookmarkEnd w:id="59"/>
    </w:p>
    <w:p>
      <w:pPr>
        <w:pStyle w:val="12"/>
        <w:rPr>
          <w:bCs w:val="0"/>
          <w:sz w:val="28"/>
          <w:szCs w:val="28"/>
        </w:rPr>
      </w:pPr>
      <w:bookmarkStart w:id="60" w:name="_Toc1399"/>
      <w:r>
        <w:rPr>
          <w:rFonts w:hint="eastAsia"/>
        </w:rPr>
        <w:t>A</w:t>
      </w:r>
      <w:r>
        <w:rPr>
          <w:rFonts w:hint="eastAsia"/>
          <w:kern w:val="0"/>
        </w:rPr>
        <w:t>.1</w:t>
      </w:r>
      <w:r>
        <w:t xml:space="preserve"> </w:t>
      </w:r>
      <w:r>
        <w:rPr>
          <w:rFonts w:hint="eastAsia"/>
          <w:bCs w:val="0"/>
          <w:sz w:val="28"/>
          <w:szCs w:val="28"/>
        </w:rPr>
        <w:t>Contactless</w:t>
      </w:r>
      <w:r>
        <w:rPr>
          <w:bCs w:val="0"/>
          <w:sz w:val="28"/>
          <w:szCs w:val="28"/>
        </w:rPr>
        <w:t xml:space="preserve"> </w:t>
      </w:r>
      <w:r>
        <w:rPr>
          <w:rFonts w:hint="eastAsia"/>
          <w:bCs w:val="0"/>
          <w:sz w:val="28"/>
          <w:szCs w:val="28"/>
        </w:rPr>
        <w:t>Kernel</w:t>
      </w:r>
      <w:r>
        <w:rPr>
          <w:bCs w:val="0"/>
          <w:sz w:val="28"/>
          <w:szCs w:val="28"/>
        </w:rPr>
        <w:t xml:space="preserve"> </w:t>
      </w:r>
      <w:r>
        <w:rPr>
          <w:rFonts w:hint="eastAsia"/>
          <w:bCs w:val="0"/>
          <w:sz w:val="28"/>
          <w:szCs w:val="28"/>
        </w:rPr>
        <w:t>ID</w:t>
      </w:r>
      <w:bookmarkEnd w:id="60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</w:t>
      </w:r>
      <w:r>
        <w:rPr>
          <w:rFonts w:hint="eastAsia"/>
          <w:sz w:val="22"/>
          <w:szCs w:val="22"/>
        </w:rPr>
        <w:t>0C</w:t>
      </w:r>
      <w:r>
        <w:rPr>
          <w:sz w:val="22"/>
          <w:szCs w:val="22"/>
        </w:rPr>
        <w:t>'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>Format: b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>Description: Indicates the kernel type of contactless application</w:t>
      </w:r>
    </w:p>
    <w:p>
      <w:pPr>
        <w:ind w:firstLine="360"/>
        <w:rPr>
          <w:sz w:val="22"/>
          <w:szCs w:val="22"/>
        </w:rPr>
      </w:pPr>
      <w:r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 xml:space="preserve"> for MasterCard AIDs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3 for Visa AIDs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4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4 for American Express AIDs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5 for JCB AIDs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6 for Discover AIDs</w:t>
      </w:r>
    </w:p>
    <w:p>
      <w:pPr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7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7 for UnionPay AIDs</w:t>
      </w:r>
    </w:p>
    <w:p>
      <w:pPr>
        <w:ind w:firstLine="360"/>
      </w:pPr>
      <w:r>
        <w:rPr>
          <w:sz w:val="22"/>
          <w:szCs w:val="22"/>
        </w:rPr>
        <w:t xml:space="preserve">8 </w:t>
      </w:r>
      <w:r>
        <w:rPr>
          <w:rFonts w:hint="eastAsia"/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Kernel</w:t>
      </w:r>
      <w:r>
        <w:rPr>
          <w:sz w:val="22"/>
          <w:szCs w:val="22"/>
        </w:rPr>
        <w:t xml:space="preserve"> for PURE contactless Reader</w:t>
      </w:r>
    </w:p>
    <w:p>
      <w:pPr>
        <w:pStyle w:val="12"/>
        <w:rPr>
          <w:sz w:val="28"/>
          <w:szCs w:val="28"/>
        </w:rPr>
      </w:pPr>
      <w:bookmarkStart w:id="61" w:name="_Toc11436"/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2</w:t>
      </w:r>
      <w:r>
        <w:t xml:space="preserve"> </w:t>
      </w:r>
      <w:r>
        <w:rPr>
          <w:bCs w:val="0"/>
          <w:sz w:val="28"/>
          <w:szCs w:val="28"/>
        </w:rPr>
        <w:t>CVM Capability – CVM Required</w:t>
      </w:r>
      <w:bookmarkEnd w:id="61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'DF8118'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Format: b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Description: Indicates the CVM capability of the Terminal and Reader when the transaction amount is greater than the </w:t>
      </w:r>
      <w:r>
        <w:rPr>
          <w:i/>
          <w:iCs/>
          <w:sz w:val="22"/>
          <w:szCs w:val="22"/>
        </w:rPr>
        <w:t>Reader CVM Required Limit</w:t>
      </w:r>
      <w:r>
        <w:rPr>
          <w:sz w:val="22"/>
          <w:szCs w:val="22"/>
        </w:rPr>
        <w:t>.</w:t>
      </w:r>
    </w:p>
    <w:p>
      <w:pPr>
        <w:autoSpaceDE w:val="0"/>
        <w:autoSpaceDN w:val="0"/>
        <w:adjustRightInd w:val="0"/>
        <w:ind w:left="360"/>
        <w:jc w:val="left"/>
      </w:pPr>
      <w:r>
        <w:pict>
          <v:shape id="_x0000_i1025" o:spt="75" type="#_x0000_t75" style="height:117pt;width:33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pStyle w:val="12"/>
        <w:rPr>
          <w:sz w:val="28"/>
          <w:szCs w:val="28"/>
        </w:rPr>
      </w:pPr>
      <w:bookmarkStart w:id="62" w:name="_Toc7233"/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3</w:t>
      </w:r>
      <w:r>
        <w:t xml:space="preserve"> </w:t>
      </w:r>
      <w:r>
        <w:rPr>
          <w:bCs w:val="0"/>
          <w:sz w:val="28"/>
          <w:szCs w:val="28"/>
        </w:rPr>
        <w:t xml:space="preserve">CVM Capability – </w:t>
      </w:r>
      <w:r>
        <w:rPr>
          <w:rFonts w:hint="eastAsia"/>
          <w:bCs w:val="0"/>
          <w:sz w:val="28"/>
          <w:szCs w:val="28"/>
        </w:rPr>
        <w:t>No</w:t>
      </w:r>
      <w:r>
        <w:rPr>
          <w:bCs w:val="0"/>
          <w:sz w:val="28"/>
          <w:szCs w:val="28"/>
        </w:rPr>
        <w:t xml:space="preserve"> CVM Required</w:t>
      </w:r>
      <w:bookmarkEnd w:id="62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'DF811</w:t>
      </w:r>
      <w:r>
        <w:rPr>
          <w:rFonts w:hint="eastAsia"/>
          <w:sz w:val="22"/>
          <w:szCs w:val="22"/>
        </w:rPr>
        <w:t>9</w:t>
      </w:r>
      <w:r>
        <w:rPr>
          <w:sz w:val="22"/>
          <w:szCs w:val="22"/>
        </w:rPr>
        <w:t>'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Format: b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Description: Indicates the CVM capability of the Terminal and Reader when the transaction amount is less than or equal to the </w:t>
      </w:r>
      <w:r>
        <w:rPr>
          <w:i/>
          <w:iCs/>
          <w:sz w:val="22"/>
          <w:szCs w:val="22"/>
        </w:rPr>
        <w:t>Reader CVM Required Limit</w:t>
      </w:r>
      <w:r>
        <w:rPr>
          <w:sz w:val="22"/>
          <w:szCs w:val="22"/>
        </w:rPr>
        <w:t>.</w:t>
      </w:r>
    </w:p>
    <w:p>
      <w:pPr>
        <w:autoSpaceDE w:val="0"/>
        <w:autoSpaceDN w:val="0"/>
        <w:adjustRightInd w:val="0"/>
        <w:ind w:left="360"/>
        <w:jc w:val="left"/>
      </w:pPr>
      <w:r>
        <w:pict>
          <v:shape id="_x0000_i1026" o:spt="75" type="#_x0000_t75" style="height:119.25pt;width:340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ind w:left="360"/>
        <w:jc w:val="left"/>
      </w:pPr>
    </w:p>
    <w:p>
      <w:pPr>
        <w:autoSpaceDE w:val="0"/>
        <w:autoSpaceDN w:val="0"/>
        <w:adjustRightInd w:val="0"/>
        <w:ind w:left="360"/>
        <w:jc w:val="left"/>
      </w:pPr>
    </w:p>
    <w:p>
      <w:pPr>
        <w:pStyle w:val="12"/>
        <w:rPr>
          <w:sz w:val="28"/>
          <w:szCs w:val="28"/>
        </w:rPr>
      </w:pPr>
      <w:bookmarkStart w:id="63" w:name="_Toc24148"/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4</w:t>
      </w:r>
      <w:r>
        <w:t xml:space="preserve"> </w:t>
      </w:r>
      <w:r>
        <w:rPr>
          <w:rFonts w:hint="eastAsia"/>
        </w:rPr>
        <w:t>Kernel</w:t>
      </w:r>
      <w:r>
        <w:t xml:space="preserve"> </w:t>
      </w:r>
      <w:r>
        <w:rPr>
          <w:rFonts w:hint="eastAsia"/>
        </w:rPr>
        <w:t>Configuration</w:t>
      </w:r>
      <w:bookmarkEnd w:id="63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'DF811</w:t>
      </w:r>
      <w:r>
        <w:rPr>
          <w:rFonts w:hint="eastAsia"/>
          <w:sz w:val="22"/>
          <w:szCs w:val="22"/>
        </w:rPr>
        <w:t>B</w:t>
      </w:r>
      <w:r>
        <w:rPr>
          <w:sz w:val="22"/>
          <w:szCs w:val="22"/>
        </w:rPr>
        <w:t>'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Format: b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Description: Indicates the Kernel configuration options.</w:t>
      </w:r>
    </w:p>
    <w:p>
      <w:pPr>
        <w:autoSpaceDE w:val="0"/>
        <w:autoSpaceDN w:val="0"/>
        <w:adjustRightInd w:val="0"/>
        <w:ind w:left="360"/>
        <w:jc w:val="left"/>
      </w:pPr>
      <w:r>
        <w:pict>
          <v:shape id="_x0000_i1027" o:spt="75" type="#_x0000_t75" style="height:104.25pt;width:34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12"/>
        <w:rPr>
          <w:sz w:val="28"/>
          <w:szCs w:val="28"/>
        </w:rPr>
      </w:pPr>
      <w:bookmarkStart w:id="64" w:name="_Toc25690"/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5</w:t>
      </w:r>
      <w:r>
        <w:t xml:space="preserve"> </w:t>
      </w:r>
      <w:r>
        <w:rPr>
          <w:bCs w:val="0"/>
          <w:sz w:val="28"/>
          <w:szCs w:val="28"/>
        </w:rPr>
        <w:t>Mag-stripe CVM Capability – CVM Required</w:t>
      </w:r>
      <w:bookmarkEnd w:id="64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'DF811</w:t>
      </w:r>
      <w:r>
        <w:rPr>
          <w:rFonts w:hint="eastAsia"/>
          <w:sz w:val="22"/>
          <w:szCs w:val="22"/>
        </w:rPr>
        <w:t>E</w:t>
      </w:r>
      <w:r>
        <w:rPr>
          <w:sz w:val="22"/>
          <w:szCs w:val="22"/>
        </w:rPr>
        <w:t>'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Format: b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Description: Indicates the CVM capability of the Terminal/Reader in the case of a mag-stripe mode transaction when the </w:t>
      </w:r>
      <w:r>
        <w:rPr>
          <w:i/>
          <w:iCs/>
          <w:sz w:val="22"/>
          <w:szCs w:val="22"/>
        </w:rPr>
        <w:t xml:space="preserve">Amount, Authorized (Numeric) </w:t>
      </w:r>
      <w:r>
        <w:rPr>
          <w:sz w:val="22"/>
          <w:szCs w:val="22"/>
        </w:rPr>
        <w:t xml:space="preserve">is greater than the </w:t>
      </w:r>
      <w:r>
        <w:rPr>
          <w:i/>
          <w:iCs/>
          <w:sz w:val="22"/>
          <w:szCs w:val="22"/>
        </w:rPr>
        <w:t>Reader CVM Required Limit</w:t>
      </w:r>
      <w:r>
        <w:rPr>
          <w:sz w:val="22"/>
          <w:szCs w:val="22"/>
        </w:rPr>
        <w:t>.</w:t>
      </w:r>
    </w:p>
    <w:p>
      <w:pPr>
        <w:autoSpaceDE w:val="0"/>
        <w:autoSpaceDN w:val="0"/>
        <w:adjustRightInd w:val="0"/>
        <w:ind w:left="360"/>
        <w:jc w:val="left"/>
      </w:pPr>
      <w:r>
        <w:pict>
          <v:shape id="_x0000_i1028" o:spt="75" type="#_x0000_t75" style="height:139.5pt;width:34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ind w:left="360"/>
        <w:jc w:val="left"/>
      </w:pPr>
    </w:p>
    <w:p>
      <w:pPr>
        <w:pStyle w:val="12"/>
        <w:rPr>
          <w:sz w:val="28"/>
          <w:szCs w:val="28"/>
        </w:rPr>
      </w:pPr>
      <w:bookmarkStart w:id="65" w:name="_Toc12662"/>
      <w:r>
        <w:rPr>
          <w:rFonts w:hint="eastAsia"/>
        </w:rPr>
        <w:t>A</w:t>
      </w:r>
      <w:r>
        <w:rPr>
          <w:rFonts w:hint="eastAsia"/>
          <w:kern w:val="0"/>
        </w:rPr>
        <w:t>.</w:t>
      </w:r>
      <w:r>
        <w:rPr>
          <w:kern w:val="0"/>
        </w:rPr>
        <w:t>6</w:t>
      </w:r>
      <w:r>
        <w:t xml:space="preserve"> </w:t>
      </w:r>
      <w:r>
        <w:rPr>
          <w:bCs w:val="0"/>
          <w:sz w:val="28"/>
          <w:szCs w:val="28"/>
        </w:rPr>
        <w:t xml:space="preserve">Mag-stripe CVM Capability – </w:t>
      </w:r>
      <w:r>
        <w:rPr>
          <w:rFonts w:hint="eastAsia"/>
          <w:bCs w:val="0"/>
          <w:sz w:val="28"/>
          <w:szCs w:val="28"/>
        </w:rPr>
        <w:t>No</w:t>
      </w:r>
      <w:r>
        <w:rPr>
          <w:bCs w:val="0"/>
          <w:sz w:val="28"/>
          <w:szCs w:val="28"/>
        </w:rPr>
        <w:t xml:space="preserve"> CVM Required</w:t>
      </w:r>
      <w:bookmarkEnd w:id="65"/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>Tag: 'DF81</w:t>
      </w:r>
      <w:r>
        <w:rPr>
          <w:rFonts w:hint="eastAsia"/>
          <w:sz w:val="22"/>
          <w:szCs w:val="22"/>
        </w:rPr>
        <w:t>2C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Length: 1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Format: b </w:t>
      </w:r>
    </w:p>
    <w:p>
      <w:pPr>
        <w:autoSpaceDE w:val="0"/>
        <w:autoSpaceDN w:val="0"/>
        <w:adjustRightInd w:val="0"/>
        <w:ind w:left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Description: Indicates the CVM capability of the Terminal/Reader in the case of a mag-stripe mode transaction when the </w:t>
      </w:r>
      <w:r>
        <w:rPr>
          <w:i/>
          <w:iCs/>
          <w:sz w:val="22"/>
          <w:szCs w:val="22"/>
        </w:rPr>
        <w:t xml:space="preserve">Amount, Authorized (Numeric) </w:t>
      </w:r>
      <w:r>
        <w:rPr>
          <w:sz w:val="22"/>
          <w:szCs w:val="22"/>
        </w:rPr>
        <w:t xml:space="preserve">is less than or equal to the </w:t>
      </w:r>
      <w:r>
        <w:rPr>
          <w:i/>
          <w:iCs/>
          <w:sz w:val="22"/>
          <w:szCs w:val="22"/>
        </w:rPr>
        <w:t>Reader CVM Required Limit</w:t>
      </w:r>
      <w:r>
        <w:rPr>
          <w:sz w:val="22"/>
          <w:szCs w:val="22"/>
        </w:rPr>
        <w:t>.</w:t>
      </w:r>
    </w:p>
    <w:p>
      <w:pPr>
        <w:autoSpaceDE w:val="0"/>
        <w:autoSpaceDN w:val="0"/>
        <w:adjustRightInd w:val="0"/>
        <w:ind w:left="360"/>
        <w:jc w:val="left"/>
      </w:pPr>
      <w:r>
        <w:pict>
          <v:shape id="_x0000_i1029" o:spt="75" type="#_x0000_t75" style="height:141pt;width:34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/>
          <w:szCs w:val="28"/>
        </w:rPr>
      </w:pPr>
      <w:bookmarkStart w:id="66" w:name="_Toc8389"/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B</w:t>
      </w:r>
      <w:r>
        <w:rPr>
          <w:rFonts w:hint="eastAsia"/>
          <w:szCs w:val="28"/>
        </w:rPr>
        <w:t>：Tag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List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defined</w:t>
      </w:r>
      <w:r>
        <w:rPr>
          <w:szCs w:val="28"/>
        </w:rPr>
        <w:t xml:space="preserve"> </w:t>
      </w:r>
      <w:r>
        <w:rPr>
          <w:rFonts w:hint="eastAsia"/>
          <w:szCs w:val="28"/>
        </w:rPr>
        <w:t>by</w:t>
      </w:r>
      <w:r>
        <w:rPr>
          <w:szCs w:val="28"/>
        </w:rPr>
        <w:t xml:space="preserve"> America</w:t>
      </w:r>
      <w:r>
        <w:rPr>
          <w:rFonts w:hint="eastAsia"/>
          <w:szCs w:val="28"/>
        </w:rPr>
        <w:t>n</w:t>
      </w:r>
      <w:r>
        <w:rPr>
          <w:szCs w:val="28"/>
        </w:rPr>
        <w:t xml:space="preserve"> Expresspay</w:t>
      </w:r>
      <w:bookmarkEnd w:id="66"/>
    </w:p>
    <w:p>
      <w:pPr>
        <w:pStyle w:val="12"/>
        <w:rPr>
          <w:bCs w:val="0"/>
          <w:sz w:val="28"/>
          <w:szCs w:val="28"/>
        </w:rPr>
      </w:pPr>
      <w:bookmarkStart w:id="67" w:name="_Toc12898"/>
      <w:r>
        <w:t>B</w:t>
      </w:r>
      <w:r>
        <w:rPr>
          <w:rFonts w:hint="eastAsia"/>
          <w:kern w:val="0"/>
        </w:rPr>
        <w:t>.1</w:t>
      </w:r>
      <w:r>
        <w:t xml:space="preserve"> </w:t>
      </w:r>
      <w:r>
        <w:rPr>
          <w:rFonts w:hint="eastAsia"/>
          <w:bCs w:val="0"/>
          <w:sz w:val="28"/>
          <w:szCs w:val="28"/>
        </w:rPr>
        <w:t>Contactless</w:t>
      </w:r>
      <w:r>
        <w:rPr>
          <w:bCs w:val="0"/>
          <w:sz w:val="28"/>
          <w:szCs w:val="28"/>
        </w:rPr>
        <w:t xml:space="preserve"> Reader Capabilities</w:t>
      </w:r>
      <w:bookmarkEnd w:id="67"/>
    </w:p>
    <w:p/>
    <w:p>
      <w:pPr>
        <w:ind w:firstLine="315" w:firstLineChars="150"/>
        <w:rPr>
          <w:rFonts w:hint="eastAsia"/>
        </w:rPr>
      </w:pPr>
      <w:r>
        <w:pict>
          <v:shape id="_x0000_i1030" o:spt="75" type="#_x0000_t75" style="height:8.25pt;width:414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ind w:firstLine="360"/>
      </w:pPr>
      <w:r>
        <w:pict>
          <v:shape id="_x0000_i1031" o:spt="75" type="#_x0000_t75" style="height:97.5pt;width:414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12"/>
        <w:rPr>
          <w:bCs w:val="0"/>
          <w:sz w:val="28"/>
          <w:szCs w:val="28"/>
        </w:rPr>
      </w:pPr>
      <w:bookmarkStart w:id="68" w:name="_Toc29856"/>
      <w:r>
        <w:t>B</w:t>
      </w:r>
      <w:r>
        <w:rPr>
          <w:rFonts w:hint="eastAsia"/>
          <w:kern w:val="0"/>
        </w:rPr>
        <w:t>.</w:t>
      </w:r>
      <w:r>
        <w:rPr>
          <w:kern w:val="0"/>
        </w:rPr>
        <w:t>2</w:t>
      </w:r>
      <w:r>
        <w:t xml:space="preserve"> Enhanced </w:t>
      </w:r>
      <w:r>
        <w:rPr>
          <w:rFonts w:hint="eastAsia"/>
          <w:bCs w:val="0"/>
          <w:sz w:val="28"/>
          <w:szCs w:val="28"/>
        </w:rPr>
        <w:t>Contactless</w:t>
      </w:r>
      <w:r>
        <w:rPr>
          <w:bCs w:val="0"/>
          <w:sz w:val="28"/>
          <w:szCs w:val="28"/>
        </w:rPr>
        <w:t xml:space="preserve"> Reader Capabilities</w:t>
      </w:r>
      <w:bookmarkEnd w:id="68"/>
    </w:p>
    <w:p>
      <w:pPr>
        <w:ind w:firstLine="360"/>
      </w:pPr>
      <w:r>
        <w:pict>
          <v:shape id="_x0000_i1032" o:spt="75" type="#_x0000_t75" style="height:8.25pt;width:414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ind w:firstLine="360"/>
      </w:pPr>
      <w:r>
        <w:pict>
          <v:shape id="_x0000_i1033" o:spt="75" type="#_x0000_t75" style="height:51.75pt;width:414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ind w:firstLine="360"/>
      </w:pPr>
      <w:r>
        <w:pict>
          <v:shape id="_x0000_i1034" o:spt="75" type="#_x0000_t75" style="height:447.75pt;width:395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ind w:firstLine="360"/>
      </w:pPr>
      <w:r>
        <w:pict>
          <v:shape id="_x0000_i1035" o:spt="75" type="#_x0000_t75" style="height:183.75pt;width:395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ind w:firstLine="360"/>
      </w:pPr>
      <w:r>
        <w:pict>
          <v:shape id="_x0000_i1036" o:spt="75" type="#_x0000_t75" style="height:183pt;width:398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</w:pPr>
      <w:bookmarkStart w:id="69" w:name="_Toc18332"/>
      <w:r>
        <w:rPr>
          <w:szCs w:val="28"/>
        </w:rPr>
        <w:t>A</w:t>
      </w:r>
      <w:r>
        <w:rPr>
          <w:rFonts w:hint="eastAsia"/>
          <w:szCs w:val="28"/>
        </w:rPr>
        <w:t>nnex</w:t>
      </w:r>
      <w:r>
        <w:rPr>
          <w:szCs w:val="28"/>
        </w:rPr>
        <w:t xml:space="preserve"> C: </w:t>
      </w:r>
      <w:r>
        <w:rPr>
          <w:rFonts w:hint="eastAsia"/>
        </w:rPr>
        <w:t>S</w:t>
      </w:r>
      <w:r>
        <w:t>elf-defined Tag List</w:t>
      </w:r>
      <w:bookmarkEnd w:id="69"/>
    </w:p>
    <w:tbl>
      <w:tblPr>
        <w:tblStyle w:val="14"/>
        <w:tblW w:w="8162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2259"/>
        <w:gridCol w:w="709"/>
        <w:gridCol w:w="850"/>
        <w:gridCol w:w="3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T</w:t>
            </w:r>
            <w:r>
              <w:rPr>
                <w:sz w:val="15"/>
                <w:szCs w:val="15"/>
              </w:rPr>
              <w:t>ag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N</w:t>
            </w:r>
            <w:r>
              <w:rPr>
                <w:sz w:val="15"/>
                <w:szCs w:val="15"/>
              </w:rPr>
              <w:t>ame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</w:t>
            </w:r>
            <w:r>
              <w:rPr>
                <w:sz w:val="15"/>
                <w:szCs w:val="15"/>
              </w:rPr>
              <w:t>ormat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L</w:t>
            </w:r>
            <w:r>
              <w:rPr>
                <w:sz w:val="15"/>
                <w:szCs w:val="15"/>
              </w:rPr>
              <w:t>ength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D</w:t>
            </w:r>
            <w:r>
              <w:rPr>
                <w:sz w:val="15"/>
                <w:szCs w:val="15"/>
              </w:rPr>
              <w:t>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F01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check support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EF02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Zero check support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F03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Authorization Type For American Expresspay(C4)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 0-Immediate; 1-Delayed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F04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CDCVM</w:t>
            </w:r>
            <w:r>
              <w:rPr>
                <w:sz w:val="18"/>
                <w:szCs w:val="18"/>
              </w:rPr>
              <w:t xml:space="preserve"> support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F05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Extended</w:t>
            </w:r>
            <w:r>
              <w:t xml:space="preserve"> </w:t>
            </w:r>
            <w:r>
              <w:rPr>
                <w:rFonts w:hint="eastAsia"/>
              </w:rPr>
              <w:t>Selection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 0 – No; 1 –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F06</w:t>
            </w:r>
          </w:p>
        </w:tc>
        <w:tc>
          <w:tcPr>
            <w:tcW w:w="225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Priority</w:t>
            </w:r>
            <w:r>
              <w:t xml:space="preserve"> </w:t>
            </w:r>
            <w:r>
              <w:rPr>
                <w:rFonts w:hint="eastAsia"/>
              </w:rPr>
              <w:t>of</w:t>
            </w:r>
            <w:r>
              <w:t xml:space="preserve"> </w:t>
            </w:r>
            <w:r>
              <w:rPr>
                <w:rFonts w:hint="eastAsia"/>
              </w:rPr>
              <w:t>US</w:t>
            </w:r>
            <w:r>
              <w:t xml:space="preserve"> </w:t>
            </w:r>
            <w:r>
              <w:rPr>
                <w:rFonts w:hint="eastAsia"/>
              </w:rPr>
              <w:t>Common</w:t>
            </w:r>
            <w:r>
              <w:t xml:space="preserve"> </w:t>
            </w:r>
            <w:r>
              <w:rPr>
                <w:rFonts w:hint="eastAsia"/>
              </w:rPr>
              <w:t>Debit</w:t>
            </w:r>
            <w:r>
              <w:t xml:space="preserve"> </w:t>
            </w:r>
            <w:r>
              <w:rPr>
                <w:rFonts w:hint="eastAsia"/>
              </w:rPr>
              <w:t>AID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Terminal Parameter]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– </w:t>
            </w:r>
            <w:r>
              <w:rPr>
                <w:rFonts w:hint="eastAsia"/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priority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 US Common Debit AID is lower than Global AID;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rFonts w:hint="eastAsia"/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priority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 US Common Debit AID is higher than Global AID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F07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Is US Common Debit AID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AID Parameter] 0 – No; 1 – 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EF08</w:t>
            </w:r>
          </w:p>
        </w:tc>
        <w:tc>
          <w:tcPr>
            <w:tcW w:w="22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</w:rPr>
            </w:pPr>
            <w:r>
              <w:rPr>
                <w:sz w:val="18"/>
              </w:rPr>
              <w:t>Is apply to NSICCS (</w:t>
            </w:r>
            <w:r>
              <w:rPr>
                <w:sz w:val="18"/>
                <w:szCs w:val="18"/>
              </w:rPr>
              <w:t>Indonesia</w:t>
            </w:r>
            <w:r>
              <w:rPr>
                <w:sz w:val="18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[AID Parameter] 0 - No; 1 - Yes, used for Bank Indonesia</w:t>
            </w:r>
          </w:p>
        </w:tc>
      </w:tr>
    </w:tbl>
    <w:p>
      <w:pPr>
        <w:autoSpaceDE w:val="0"/>
        <w:autoSpaceDN w:val="0"/>
        <w:adjustRightInd w:val="0"/>
        <w:ind w:left="36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10080"/>
        <w:tab w:val="clear" w:pos="8306"/>
      </w:tabs>
      <w:jc w:val="right"/>
    </w:pPr>
    <w:r>
      <w:pict>
        <v:rect id="_x0000_s4098" o:spid="_x0000_s4098" o:spt="1" style="position:absolute;left:0pt;margin-left:-90.3pt;margin-top:-1.4pt;height:74.1pt;width:603.75pt;mso-wrap-style:none;z-index:-1024;v-text-anchor:middle;mso-width-relative:page;mso-height-relative:page;" fillcolor="#DDDDDD" filled="t" stroked="f" coordsize="21600,21600">
          <v:path/>
          <v:fill on="t" color2="#222222" focussize="0,0"/>
          <v:stroke on="f"/>
          <v:imagedata o:title=""/>
          <o:lock v:ext="edit"/>
        </v:rect>
      </w:pict>
    </w:r>
    <w:r>
      <w:pict>
        <v:shape id="_x0000_s4099" o:spid="_x0000_s4099" o:spt="202" type="#_x0000_t202" style="position:absolute;left:0pt;margin-left:58.8pt;margin-top:15.4pt;height:11.9pt;width:299.1pt;z-index:-1024;mso-width-relative:page;mso-height-relative:page;" stroked="f" coordsize="21600,21600">
          <v:path/>
          <v:fill color2="#000000" opacity="0f" focussize="0,0"/>
          <v:stroke on="f" joinstyle="miter"/>
          <v:imagedata o:title=""/>
          <o:lock v:ext="edit"/>
          <v:textbox inset="0mm,0mm,0mm,0mm">
            <w:txbxContent>
              <w:p>
                <w:pPr>
                  <w:jc w:val="center"/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www.wizarpos.com</w:t>
                </w:r>
              </w:p>
            </w:txbxContent>
          </v:textbox>
        </v:shape>
      </w:pict>
    </w:r>
    <w:r>
      <w:rPr>
        <w:szCs w:val="21"/>
      </w:rPr>
      <w:t xml:space="preserve">-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4</w:t>
    </w:r>
    <w:r>
      <w:rPr>
        <w:szCs w:val="21"/>
      </w:rPr>
      <w:fldChar w:fldCharType="end"/>
    </w:r>
    <w:r>
      <w:rPr>
        <w:szCs w:val="21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line id="_x0000_s4097" o:spid="_x0000_s4097" o:spt="20" style="position:absolute;left:0pt;margin-left:-27.3pt;margin-top:12.4pt;height:0pt;width:483pt;z-index:-1024;mso-width-relative:page;mso-height-relative:page;" coordsize="21600,21600">
          <v:path arrowok="t"/>
          <v:fill focussize="0,0"/>
          <v:stroke weight="0.737007874015748pt" endcap="square"/>
          <v:imagedata o:title=""/>
          <o:lock v:ext="edit"/>
        </v:line>
      </w:pict>
    </w:r>
    <w:r>
      <w:rPr>
        <w:rFonts w:hint="eastAsia"/>
      </w:rPr>
      <w:t>EMV Kernel Interface 4.</w:t>
    </w:r>
    <w:r>
      <w:t>1</w:t>
    </w:r>
    <w:r>
      <w:rPr>
        <w:rFonts w:hint="eastAsi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51A"/>
    <w:multiLevelType w:val="multilevel"/>
    <w:tmpl w:val="2E38551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BF04F4"/>
    <w:multiLevelType w:val="multilevel"/>
    <w:tmpl w:val="6DBF04F4"/>
    <w:lvl w:ilvl="0" w:tentative="0">
      <w:start w:val="1"/>
      <w:numFmt w:val="none"/>
      <w:pStyle w:val="25"/>
      <w:lvlText w:val="%1注："/>
      <w:lvlJc w:val="left"/>
      <w:pPr>
        <w:tabs>
          <w:tab w:val="left" w:pos="1145"/>
        </w:tabs>
        <w:ind w:left="845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5"/>
        </w:tabs>
        <w:ind w:left="84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5"/>
        </w:tabs>
        <w:ind w:left="12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5"/>
        </w:tabs>
        <w:ind w:left="16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5"/>
        </w:tabs>
        <w:ind w:left="21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5"/>
        </w:tabs>
        <w:ind w:left="2525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5"/>
        </w:tabs>
        <w:ind w:left="29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5"/>
        </w:tabs>
        <w:ind w:left="33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5"/>
        </w:tabs>
        <w:ind w:left="3785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ichael">
    <w15:presenceInfo w15:providerId="None" w15:userId="Micha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D19"/>
    <w:rsid w:val="00001771"/>
    <w:rsid w:val="00003B64"/>
    <w:rsid w:val="000174C5"/>
    <w:rsid w:val="00032131"/>
    <w:rsid w:val="00036895"/>
    <w:rsid w:val="0004212A"/>
    <w:rsid w:val="00044AC3"/>
    <w:rsid w:val="000456E9"/>
    <w:rsid w:val="00054092"/>
    <w:rsid w:val="00063179"/>
    <w:rsid w:val="000632EE"/>
    <w:rsid w:val="00065513"/>
    <w:rsid w:val="00067CF2"/>
    <w:rsid w:val="00072AF9"/>
    <w:rsid w:val="000773EF"/>
    <w:rsid w:val="00077E97"/>
    <w:rsid w:val="0008391E"/>
    <w:rsid w:val="00084A66"/>
    <w:rsid w:val="0008648E"/>
    <w:rsid w:val="00093EF0"/>
    <w:rsid w:val="00096CEE"/>
    <w:rsid w:val="000A12A7"/>
    <w:rsid w:val="000A4AFC"/>
    <w:rsid w:val="000A4C31"/>
    <w:rsid w:val="000B136B"/>
    <w:rsid w:val="000B7858"/>
    <w:rsid w:val="000C3D94"/>
    <w:rsid w:val="000C4DBC"/>
    <w:rsid w:val="000E7667"/>
    <w:rsid w:val="000F2C50"/>
    <w:rsid w:val="000F788D"/>
    <w:rsid w:val="001073E0"/>
    <w:rsid w:val="001077AF"/>
    <w:rsid w:val="0011112A"/>
    <w:rsid w:val="0011497F"/>
    <w:rsid w:val="00122742"/>
    <w:rsid w:val="00125F8D"/>
    <w:rsid w:val="00147E57"/>
    <w:rsid w:val="00147FE9"/>
    <w:rsid w:val="00153766"/>
    <w:rsid w:val="00156ACB"/>
    <w:rsid w:val="00165D64"/>
    <w:rsid w:val="00167708"/>
    <w:rsid w:val="00167A89"/>
    <w:rsid w:val="00167B72"/>
    <w:rsid w:val="00170B44"/>
    <w:rsid w:val="00175F95"/>
    <w:rsid w:val="00195078"/>
    <w:rsid w:val="001A1B95"/>
    <w:rsid w:val="001A2324"/>
    <w:rsid w:val="001B1729"/>
    <w:rsid w:val="001B18DF"/>
    <w:rsid w:val="001B39F6"/>
    <w:rsid w:val="001E176D"/>
    <w:rsid w:val="001F05FF"/>
    <w:rsid w:val="001F5549"/>
    <w:rsid w:val="00201BF3"/>
    <w:rsid w:val="00202D78"/>
    <w:rsid w:val="00221A99"/>
    <w:rsid w:val="00222604"/>
    <w:rsid w:val="00232617"/>
    <w:rsid w:val="002351D5"/>
    <w:rsid w:val="00244783"/>
    <w:rsid w:val="00251278"/>
    <w:rsid w:val="00260A8C"/>
    <w:rsid w:val="00263EB1"/>
    <w:rsid w:val="00270F95"/>
    <w:rsid w:val="002957BC"/>
    <w:rsid w:val="002A2128"/>
    <w:rsid w:val="002A42B5"/>
    <w:rsid w:val="002B261A"/>
    <w:rsid w:val="002B53DB"/>
    <w:rsid w:val="002B6738"/>
    <w:rsid w:val="002C3AFE"/>
    <w:rsid w:val="002C5E37"/>
    <w:rsid w:val="002D1EF8"/>
    <w:rsid w:val="002D2C09"/>
    <w:rsid w:val="002D4891"/>
    <w:rsid w:val="002D4A5A"/>
    <w:rsid w:val="002D6BB1"/>
    <w:rsid w:val="002D7BA4"/>
    <w:rsid w:val="002E7A27"/>
    <w:rsid w:val="002F320E"/>
    <w:rsid w:val="003112EE"/>
    <w:rsid w:val="003121D2"/>
    <w:rsid w:val="00313CBE"/>
    <w:rsid w:val="003168D9"/>
    <w:rsid w:val="0032250D"/>
    <w:rsid w:val="0034122C"/>
    <w:rsid w:val="00347691"/>
    <w:rsid w:val="00351EB9"/>
    <w:rsid w:val="003528C7"/>
    <w:rsid w:val="00354B4F"/>
    <w:rsid w:val="00362588"/>
    <w:rsid w:val="003668AC"/>
    <w:rsid w:val="003803D2"/>
    <w:rsid w:val="00381B02"/>
    <w:rsid w:val="00383B8C"/>
    <w:rsid w:val="00383FDC"/>
    <w:rsid w:val="00385F6F"/>
    <w:rsid w:val="00387746"/>
    <w:rsid w:val="00387CBF"/>
    <w:rsid w:val="003A3A71"/>
    <w:rsid w:val="003A4F38"/>
    <w:rsid w:val="003B0D38"/>
    <w:rsid w:val="003B488F"/>
    <w:rsid w:val="003C6BCD"/>
    <w:rsid w:val="003C6E8C"/>
    <w:rsid w:val="003D6DF5"/>
    <w:rsid w:val="003E3D18"/>
    <w:rsid w:val="003E49A2"/>
    <w:rsid w:val="003E7857"/>
    <w:rsid w:val="003E7E9E"/>
    <w:rsid w:val="00402897"/>
    <w:rsid w:val="0040543C"/>
    <w:rsid w:val="004154BD"/>
    <w:rsid w:val="00420D8F"/>
    <w:rsid w:val="0042224D"/>
    <w:rsid w:val="00424A15"/>
    <w:rsid w:val="00425807"/>
    <w:rsid w:val="0042617A"/>
    <w:rsid w:val="0044749E"/>
    <w:rsid w:val="00447DA1"/>
    <w:rsid w:val="00461303"/>
    <w:rsid w:val="004670B6"/>
    <w:rsid w:val="00483477"/>
    <w:rsid w:val="00491022"/>
    <w:rsid w:val="004A314E"/>
    <w:rsid w:val="004A73F0"/>
    <w:rsid w:val="004B24DD"/>
    <w:rsid w:val="004B3CEE"/>
    <w:rsid w:val="004B7949"/>
    <w:rsid w:val="004C1F1B"/>
    <w:rsid w:val="004E3F4F"/>
    <w:rsid w:val="005268F9"/>
    <w:rsid w:val="0053757A"/>
    <w:rsid w:val="0054656D"/>
    <w:rsid w:val="00550221"/>
    <w:rsid w:val="0056063B"/>
    <w:rsid w:val="00562B92"/>
    <w:rsid w:val="00576486"/>
    <w:rsid w:val="00577A6A"/>
    <w:rsid w:val="0058087D"/>
    <w:rsid w:val="005930BA"/>
    <w:rsid w:val="00593253"/>
    <w:rsid w:val="00593E50"/>
    <w:rsid w:val="005A3B01"/>
    <w:rsid w:val="005A6F6E"/>
    <w:rsid w:val="005B1AB2"/>
    <w:rsid w:val="005C6E52"/>
    <w:rsid w:val="005D2170"/>
    <w:rsid w:val="005D2969"/>
    <w:rsid w:val="005F7884"/>
    <w:rsid w:val="0060286A"/>
    <w:rsid w:val="00604257"/>
    <w:rsid w:val="00610BEB"/>
    <w:rsid w:val="0061558D"/>
    <w:rsid w:val="00621BEC"/>
    <w:rsid w:val="0062280F"/>
    <w:rsid w:val="006246F1"/>
    <w:rsid w:val="00625CBE"/>
    <w:rsid w:val="0063715D"/>
    <w:rsid w:val="00642791"/>
    <w:rsid w:val="00643781"/>
    <w:rsid w:val="00646A4B"/>
    <w:rsid w:val="00653909"/>
    <w:rsid w:val="0066458A"/>
    <w:rsid w:val="006679F7"/>
    <w:rsid w:val="006749F1"/>
    <w:rsid w:val="00680D2A"/>
    <w:rsid w:val="00682976"/>
    <w:rsid w:val="00683EB3"/>
    <w:rsid w:val="00686D35"/>
    <w:rsid w:val="00690FA2"/>
    <w:rsid w:val="00696660"/>
    <w:rsid w:val="006B0D08"/>
    <w:rsid w:val="006B2F6B"/>
    <w:rsid w:val="006C2AED"/>
    <w:rsid w:val="006D150C"/>
    <w:rsid w:val="006D4625"/>
    <w:rsid w:val="006E10B3"/>
    <w:rsid w:val="006E2E69"/>
    <w:rsid w:val="006E43A3"/>
    <w:rsid w:val="006E7E52"/>
    <w:rsid w:val="006F6E76"/>
    <w:rsid w:val="0070254F"/>
    <w:rsid w:val="00717CFD"/>
    <w:rsid w:val="0072679A"/>
    <w:rsid w:val="00726BBB"/>
    <w:rsid w:val="00735F54"/>
    <w:rsid w:val="007434C6"/>
    <w:rsid w:val="007435BD"/>
    <w:rsid w:val="00762C89"/>
    <w:rsid w:val="00765523"/>
    <w:rsid w:val="00771F8F"/>
    <w:rsid w:val="0077373E"/>
    <w:rsid w:val="00777C06"/>
    <w:rsid w:val="00780125"/>
    <w:rsid w:val="007832F1"/>
    <w:rsid w:val="007A25B4"/>
    <w:rsid w:val="007B4FCA"/>
    <w:rsid w:val="007C0BDE"/>
    <w:rsid w:val="007D0EA1"/>
    <w:rsid w:val="007D30F4"/>
    <w:rsid w:val="00805DC1"/>
    <w:rsid w:val="00811A2E"/>
    <w:rsid w:val="00827B2D"/>
    <w:rsid w:val="00832FD1"/>
    <w:rsid w:val="0083430A"/>
    <w:rsid w:val="008451A9"/>
    <w:rsid w:val="00854949"/>
    <w:rsid w:val="00855847"/>
    <w:rsid w:val="008904A0"/>
    <w:rsid w:val="00896E7E"/>
    <w:rsid w:val="008A5489"/>
    <w:rsid w:val="008B1013"/>
    <w:rsid w:val="008C7A72"/>
    <w:rsid w:val="008D4875"/>
    <w:rsid w:val="008E1C28"/>
    <w:rsid w:val="008E5C9A"/>
    <w:rsid w:val="008F0612"/>
    <w:rsid w:val="008F43E2"/>
    <w:rsid w:val="008F4459"/>
    <w:rsid w:val="008F4668"/>
    <w:rsid w:val="00907470"/>
    <w:rsid w:val="009156F3"/>
    <w:rsid w:val="00925436"/>
    <w:rsid w:val="009379D7"/>
    <w:rsid w:val="00942821"/>
    <w:rsid w:val="00943327"/>
    <w:rsid w:val="0094398F"/>
    <w:rsid w:val="00944BD3"/>
    <w:rsid w:val="009452D5"/>
    <w:rsid w:val="009507C7"/>
    <w:rsid w:val="00952B75"/>
    <w:rsid w:val="00953D19"/>
    <w:rsid w:val="00956295"/>
    <w:rsid w:val="00964021"/>
    <w:rsid w:val="0096599F"/>
    <w:rsid w:val="009667EA"/>
    <w:rsid w:val="00970518"/>
    <w:rsid w:val="00976074"/>
    <w:rsid w:val="009803EC"/>
    <w:rsid w:val="00992E17"/>
    <w:rsid w:val="009B0EFA"/>
    <w:rsid w:val="009B0F07"/>
    <w:rsid w:val="009C4B05"/>
    <w:rsid w:val="009C513A"/>
    <w:rsid w:val="009D5518"/>
    <w:rsid w:val="009E3E0B"/>
    <w:rsid w:val="00A06767"/>
    <w:rsid w:val="00A1214F"/>
    <w:rsid w:val="00A25FC1"/>
    <w:rsid w:val="00A31DCA"/>
    <w:rsid w:val="00A33656"/>
    <w:rsid w:val="00A50FBF"/>
    <w:rsid w:val="00A534CC"/>
    <w:rsid w:val="00A550AF"/>
    <w:rsid w:val="00A55490"/>
    <w:rsid w:val="00A71339"/>
    <w:rsid w:val="00A80B39"/>
    <w:rsid w:val="00AA03F1"/>
    <w:rsid w:val="00AA7FBD"/>
    <w:rsid w:val="00AB4A92"/>
    <w:rsid w:val="00AB4EED"/>
    <w:rsid w:val="00AB7A60"/>
    <w:rsid w:val="00AC3870"/>
    <w:rsid w:val="00AC7146"/>
    <w:rsid w:val="00AD4EE2"/>
    <w:rsid w:val="00AD5B07"/>
    <w:rsid w:val="00AD6DDA"/>
    <w:rsid w:val="00AE0B8A"/>
    <w:rsid w:val="00AF5F78"/>
    <w:rsid w:val="00AF7290"/>
    <w:rsid w:val="00B048C3"/>
    <w:rsid w:val="00B12F70"/>
    <w:rsid w:val="00B208F5"/>
    <w:rsid w:val="00B26CA3"/>
    <w:rsid w:val="00B27450"/>
    <w:rsid w:val="00B27B6F"/>
    <w:rsid w:val="00B327B3"/>
    <w:rsid w:val="00B32FAB"/>
    <w:rsid w:val="00B3472C"/>
    <w:rsid w:val="00B4508F"/>
    <w:rsid w:val="00B45BEB"/>
    <w:rsid w:val="00B5595B"/>
    <w:rsid w:val="00B57A36"/>
    <w:rsid w:val="00B6562C"/>
    <w:rsid w:val="00B71C6B"/>
    <w:rsid w:val="00B83008"/>
    <w:rsid w:val="00B8409F"/>
    <w:rsid w:val="00B96845"/>
    <w:rsid w:val="00BA16D7"/>
    <w:rsid w:val="00BA38AF"/>
    <w:rsid w:val="00BA69D2"/>
    <w:rsid w:val="00BA7B48"/>
    <w:rsid w:val="00BD28BD"/>
    <w:rsid w:val="00BD4C82"/>
    <w:rsid w:val="00BD58ED"/>
    <w:rsid w:val="00BD62F8"/>
    <w:rsid w:val="00BE00B3"/>
    <w:rsid w:val="00BF1C1F"/>
    <w:rsid w:val="00C0669D"/>
    <w:rsid w:val="00C16A8C"/>
    <w:rsid w:val="00C17D15"/>
    <w:rsid w:val="00C20FB1"/>
    <w:rsid w:val="00C30DA0"/>
    <w:rsid w:val="00C35766"/>
    <w:rsid w:val="00C36162"/>
    <w:rsid w:val="00C36432"/>
    <w:rsid w:val="00C431CF"/>
    <w:rsid w:val="00C56B6A"/>
    <w:rsid w:val="00C60F8C"/>
    <w:rsid w:val="00C82D39"/>
    <w:rsid w:val="00C8342A"/>
    <w:rsid w:val="00C84B15"/>
    <w:rsid w:val="00C90748"/>
    <w:rsid w:val="00C91D7E"/>
    <w:rsid w:val="00C9594C"/>
    <w:rsid w:val="00C9730F"/>
    <w:rsid w:val="00CA0A69"/>
    <w:rsid w:val="00CA7290"/>
    <w:rsid w:val="00CC22D3"/>
    <w:rsid w:val="00CD0B94"/>
    <w:rsid w:val="00CE0D29"/>
    <w:rsid w:val="00CE47D2"/>
    <w:rsid w:val="00CF3AA1"/>
    <w:rsid w:val="00CF5E22"/>
    <w:rsid w:val="00D005C9"/>
    <w:rsid w:val="00D00937"/>
    <w:rsid w:val="00D07ACF"/>
    <w:rsid w:val="00D07DF8"/>
    <w:rsid w:val="00D30924"/>
    <w:rsid w:val="00D31203"/>
    <w:rsid w:val="00D34424"/>
    <w:rsid w:val="00D44977"/>
    <w:rsid w:val="00D5014E"/>
    <w:rsid w:val="00D50DDD"/>
    <w:rsid w:val="00D62902"/>
    <w:rsid w:val="00D62B06"/>
    <w:rsid w:val="00D647DA"/>
    <w:rsid w:val="00D67AA6"/>
    <w:rsid w:val="00D72471"/>
    <w:rsid w:val="00D73DFC"/>
    <w:rsid w:val="00D75035"/>
    <w:rsid w:val="00D750A1"/>
    <w:rsid w:val="00D75734"/>
    <w:rsid w:val="00D8352F"/>
    <w:rsid w:val="00D853E4"/>
    <w:rsid w:val="00D85EAB"/>
    <w:rsid w:val="00D86F9C"/>
    <w:rsid w:val="00D95799"/>
    <w:rsid w:val="00DA7A1E"/>
    <w:rsid w:val="00DB1524"/>
    <w:rsid w:val="00DB72C8"/>
    <w:rsid w:val="00DC1B9C"/>
    <w:rsid w:val="00DC4A32"/>
    <w:rsid w:val="00DC4A6F"/>
    <w:rsid w:val="00DC7898"/>
    <w:rsid w:val="00DC7DFE"/>
    <w:rsid w:val="00DD43B4"/>
    <w:rsid w:val="00DD6DE4"/>
    <w:rsid w:val="00DF151E"/>
    <w:rsid w:val="00E00BB5"/>
    <w:rsid w:val="00E13458"/>
    <w:rsid w:val="00E155A0"/>
    <w:rsid w:val="00E178A9"/>
    <w:rsid w:val="00E24E80"/>
    <w:rsid w:val="00E303E3"/>
    <w:rsid w:val="00E363F5"/>
    <w:rsid w:val="00E507A5"/>
    <w:rsid w:val="00E60C1D"/>
    <w:rsid w:val="00E635FF"/>
    <w:rsid w:val="00E64AD6"/>
    <w:rsid w:val="00E70011"/>
    <w:rsid w:val="00E7270E"/>
    <w:rsid w:val="00E85824"/>
    <w:rsid w:val="00E913EE"/>
    <w:rsid w:val="00EA399B"/>
    <w:rsid w:val="00EB22B2"/>
    <w:rsid w:val="00EB36C9"/>
    <w:rsid w:val="00EB3FA9"/>
    <w:rsid w:val="00EC1F65"/>
    <w:rsid w:val="00EC78B2"/>
    <w:rsid w:val="00ED0D22"/>
    <w:rsid w:val="00EE027E"/>
    <w:rsid w:val="00EE557A"/>
    <w:rsid w:val="00EF200F"/>
    <w:rsid w:val="00EF7E49"/>
    <w:rsid w:val="00F05367"/>
    <w:rsid w:val="00F148D5"/>
    <w:rsid w:val="00F16C1C"/>
    <w:rsid w:val="00F17759"/>
    <w:rsid w:val="00F25025"/>
    <w:rsid w:val="00F30C20"/>
    <w:rsid w:val="00F47381"/>
    <w:rsid w:val="00F52489"/>
    <w:rsid w:val="00F525C9"/>
    <w:rsid w:val="00F5366E"/>
    <w:rsid w:val="00F53B87"/>
    <w:rsid w:val="00F53F73"/>
    <w:rsid w:val="00F5662E"/>
    <w:rsid w:val="00F658F1"/>
    <w:rsid w:val="00F7227D"/>
    <w:rsid w:val="00F72C18"/>
    <w:rsid w:val="00F82086"/>
    <w:rsid w:val="00F82C49"/>
    <w:rsid w:val="00FA1545"/>
    <w:rsid w:val="00FA5678"/>
    <w:rsid w:val="00FB2307"/>
    <w:rsid w:val="00FB585B"/>
    <w:rsid w:val="00FC0B1F"/>
    <w:rsid w:val="00FD2F60"/>
    <w:rsid w:val="00FE4CD1"/>
    <w:rsid w:val="00FE5143"/>
    <w:rsid w:val="00FE6158"/>
    <w:rsid w:val="4D314564"/>
    <w:rsid w:val="4FB340F6"/>
    <w:rsid w:val="548E175C"/>
    <w:rsid w:val="572E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uiPriority w:val="0"/>
    <w:rPr>
      <w:rFonts w:ascii="宋体"/>
      <w:sz w:val="18"/>
      <w:szCs w:val="18"/>
    </w:rPr>
  </w:style>
  <w:style w:type="paragraph" w:styleId="4">
    <w:name w:val="Body Text"/>
    <w:basedOn w:val="1"/>
    <w:link w:val="24"/>
    <w:uiPriority w:val="0"/>
    <w:pPr>
      <w:spacing w:after="120"/>
    </w:pPr>
  </w:style>
  <w:style w:type="paragraph" w:styleId="5">
    <w:name w:val="toc 3"/>
    <w:basedOn w:val="1"/>
    <w:next w:val="1"/>
    <w:qFormat/>
    <w:uiPriority w:val="39"/>
    <w:pPr>
      <w:tabs>
        <w:tab w:val="left" w:pos="1260"/>
        <w:tab w:val="right" w:leader="dot" w:pos="8610"/>
      </w:tabs>
      <w:suppressAutoHyphens/>
      <w:ind w:left="420"/>
    </w:pPr>
    <w:rPr>
      <w:iCs/>
      <w:kern w:val="1"/>
      <w:lang w:eastAsia="ar-SA"/>
    </w:rPr>
  </w:style>
  <w:style w:type="paragraph" w:styleId="6">
    <w:name w:val="Date"/>
    <w:basedOn w:val="1"/>
    <w:next w:val="1"/>
    <w:link w:val="21"/>
    <w:uiPriority w:val="0"/>
    <w:pPr>
      <w:ind w:left="100" w:leftChars="2500"/>
    </w:p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  <w:pPr>
      <w:tabs>
        <w:tab w:val="left" w:pos="630"/>
        <w:tab w:val="right" w:leader="dot" w:pos="8610"/>
      </w:tabs>
      <w:suppressAutoHyphens/>
      <w:spacing w:before="120" w:after="120"/>
    </w:pPr>
    <w:rPr>
      <w:b/>
      <w:bCs/>
      <w:caps/>
      <w:kern w:val="1"/>
      <w:lang w:eastAsia="ar-SA"/>
    </w:rPr>
  </w:style>
  <w:style w:type="paragraph" w:styleId="11">
    <w:name w:val="toc 4"/>
    <w:basedOn w:val="1"/>
    <w:next w:val="1"/>
    <w:qFormat/>
    <w:uiPriority w:val="39"/>
    <w:pPr>
      <w:suppressAutoHyphens/>
      <w:ind w:left="1260"/>
    </w:pPr>
    <w:rPr>
      <w:rFonts w:ascii="宋体" w:hAnsi="宋体" w:cs="宋体"/>
      <w:kern w:val="1"/>
      <w:lang w:eastAsia="ar-SA"/>
    </w:rPr>
  </w:style>
  <w:style w:type="paragraph" w:styleId="12">
    <w:name w:val="Subtitle"/>
    <w:basedOn w:val="1"/>
    <w:next w:val="1"/>
    <w:link w:val="23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/>
      <w:bCs/>
      <w:kern w:val="28"/>
      <w:sz w:val="24"/>
      <w:szCs w:val="32"/>
    </w:rPr>
  </w:style>
  <w:style w:type="paragraph" w:styleId="13">
    <w:name w:val="toc 2"/>
    <w:basedOn w:val="1"/>
    <w:next w:val="1"/>
    <w:qFormat/>
    <w:uiPriority w:val="39"/>
    <w:pPr>
      <w:tabs>
        <w:tab w:val="left" w:pos="1260"/>
        <w:tab w:val="right" w:leader="dot" w:pos="8610"/>
      </w:tabs>
      <w:suppressAutoHyphens/>
      <w:ind w:left="210"/>
    </w:pPr>
    <w:rPr>
      <w:smallCaps/>
      <w:kern w:val="1"/>
      <w:lang w:eastAsia="ar-SA"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8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19">
    <w:name w:val="页脚 字符"/>
    <w:link w:val="8"/>
    <w:qFormat/>
    <w:uiPriority w:val="0"/>
    <w:rPr>
      <w:kern w:val="2"/>
      <w:sz w:val="18"/>
      <w:szCs w:val="18"/>
    </w:rPr>
  </w:style>
  <w:style w:type="character" w:customStyle="1" w:styleId="20">
    <w:name w:val="批注框文本 字符"/>
    <w:link w:val="7"/>
    <w:qFormat/>
    <w:uiPriority w:val="0"/>
    <w:rPr>
      <w:kern w:val="2"/>
      <w:sz w:val="18"/>
      <w:szCs w:val="18"/>
    </w:rPr>
  </w:style>
  <w:style w:type="character" w:customStyle="1" w:styleId="21">
    <w:name w:val="日期 字符"/>
    <w:link w:val="6"/>
    <w:qFormat/>
    <w:uiPriority w:val="0"/>
    <w:rPr>
      <w:kern w:val="2"/>
      <w:sz w:val="21"/>
      <w:szCs w:val="24"/>
    </w:rPr>
  </w:style>
  <w:style w:type="character" w:customStyle="1" w:styleId="22">
    <w:name w:val="标题 1 字符"/>
    <w:link w:val="2"/>
    <w:qFormat/>
    <w:uiPriority w:val="0"/>
    <w:rPr>
      <w:b/>
      <w:bCs/>
      <w:kern w:val="44"/>
      <w:sz w:val="28"/>
      <w:szCs w:val="44"/>
    </w:rPr>
  </w:style>
  <w:style w:type="character" w:customStyle="1" w:styleId="23">
    <w:name w:val="副标题 字符"/>
    <w:link w:val="12"/>
    <w:qFormat/>
    <w:uiPriority w:val="0"/>
    <w:rPr>
      <w:rFonts w:ascii="Cambria" w:hAnsi="Cambria" w:cs="Times New Roman"/>
      <w:b/>
      <w:bCs/>
      <w:kern w:val="28"/>
      <w:sz w:val="24"/>
      <w:szCs w:val="32"/>
    </w:rPr>
  </w:style>
  <w:style w:type="character" w:customStyle="1" w:styleId="24">
    <w:name w:val="正文文本 字符"/>
    <w:link w:val="4"/>
    <w:qFormat/>
    <w:uiPriority w:val="0"/>
    <w:rPr>
      <w:kern w:val="2"/>
      <w:sz w:val="21"/>
      <w:szCs w:val="24"/>
    </w:rPr>
  </w:style>
  <w:style w:type="paragraph" w:customStyle="1" w:styleId="25">
    <w:name w:val="注："/>
    <w:next w:val="1"/>
    <w:qFormat/>
    <w:uiPriority w:val="0"/>
    <w:pPr>
      <w:widowControl w:val="0"/>
      <w:numPr>
        <w:ilvl w:val="0"/>
        <w:numId w:val="1"/>
      </w:numPr>
      <w:tabs>
        <w:tab w:val="clear" w:pos="1145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26">
    <w:name w:val="正文文本_"/>
    <w:link w:val="27"/>
    <w:qFormat/>
    <w:uiPriority w:val="0"/>
    <w:rPr>
      <w:rFonts w:ascii="MingLiU" w:hAnsi="MingLiU" w:eastAsia="MingLiU" w:cs="MingLiU"/>
      <w:sz w:val="18"/>
      <w:szCs w:val="18"/>
      <w:shd w:val="clear" w:color="auto" w:fill="FFFFFF"/>
    </w:rPr>
  </w:style>
  <w:style w:type="paragraph" w:customStyle="1" w:styleId="27">
    <w:name w:val="正文文本8"/>
    <w:basedOn w:val="1"/>
    <w:link w:val="26"/>
    <w:qFormat/>
    <w:uiPriority w:val="0"/>
    <w:pPr>
      <w:shd w:val="clear" w:color="auto" w:fill="FFFFFF"/>
      <w:spacing w:before="7260" w:line="235" w:lineRule="exact"/>
      <w:jc w:val="left"/>
    </w:pPr>
    <w:rPr>
      <w:rFonts w:ascii="MingLiU" w:hAnsi="MingLiU" w:eastAsia="MingLiU" w:cs="MingLiU"/>
      <w:kern w:val="0"/>
      <w:sz w:val="18"/>
      <w:szCs w:val="18"/>
    </w:rPr>
  </w:style>
  <w:style w:type="character" w:customStyle="1" w:styleId="28">
    <w:name w:val="正文文本1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8"/>
      <w:szCs w:val="18"/>
      <w:shd w:val="clear" w:color="auto" w:fill="FFFFFF"/>
      <w:lang w:val="zh-TW"/>
    </w:rPr>
  </w:style>
  <w:style w:type="character" w:customStyle="1" w:styleId="29">
    <w:name w:val="正文文本 + Batang"/>
    <w:qFormat/>
    <w:uiPriority w:val="0"/>
    <w:rPr>
      <w:rFonts w:ascii="Batang" w:hAnsi="Batang" w:eastAsia="Batang" w:cs="Batang"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microsoft.com/office/2011/relationships/people" Target="people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801741-103E-4789-9C8A-5BFA44C0AE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wizarPOS</Company>
  <Pages>23</Pages>
  <Words>3834</Words>
  <Characters>19035</Characters>
  <Lines>180</Lines>
  <Paragraphs>50</Paragraphs>
  <TotalTime>1</TotalTime>
  <ScaleCrop>false</ScaleCrop>
  <LinksUpToDate>false</LinksUpToDate>
  <CharactersWithSpaces>23388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2014-07-14T07:41:00Z</dcterms:created>
  <dc:creator>Michael.Li</dc:creator>
  <cp:lastModifiedBy>fsp</cp:lastModifiedBy>
  <cp:lastPrinted>2018-12-25T02:33:00Z</cp:lastPrinted>
  <dcterms:modified xsi:type="dcterms:W3CDTF">2019-04-10T03:18:46Z</dcterms:modified>
  <dc:title>EMV Kernel Android Interface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